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b/>
          <w:sz w:val="32"/>
          <w:szCs w:val="32"/>
        </w:rPr>
      </w:pPr>
    </w:p>
    <w:p>
      <w:pPr>
        <w:jc w:val="center"/>
        <w:rPr>
          <w:rFonts w:hint="eastAsia" w:ascii="宋体"/>
          <w:b/>
          <w:sz w:val="32"/>
          <w:szCs w:val="32"/>
        </w:rPr>
      </w:pPr>
    </w:p>
    <w:p>
      <w:pPr>
        <w:jc w:val="center"/>
        <w:rPr>
          <w:rFonts w:ascii="宋体"/>
          <w:b/>
          <w:sz w:val="32"/>
          <w:szCs w:val="32"/>
        </w:rPr>
      </w:pPr>
    </w:p>
    <w:p>
      <w:pPr>
        <w:jc w:val="center"/>
        <w:rPr>
          <w:rFonts w:ascii="宋体"/>
          <w:b/>
          <w:sz w:val="32"/>
          <w:szCs w:val="32"/>
        </w:rPr>
      </w:pPr>
    </w:p>
    <w:p>
      <w:pPr>
        <w:spacing w:line="360" w:lineRule="auto"/>
        <w:jc w:val="center"/>
        <w:rPr>
          <w:rFonts w:ascii="黑体" w:eastAsia="黑体" w:hAnsiTheme="minorHAnsi" w:cstheme="minorBidi"/>
          <w:b/>
          <w:kern w:val="22"/>
          <w:sz w:val="44"/>
          <w:szCs w:val="44"/>
        </w:rPr>
      </w:pPr>
      <w:r>
        <w:rPr>
          <w:rFonts w:hint="eastAsia" w:ascii="黑体" w:eastAsia="黑体" w:hAnsiTheme="minorHAnsi" w:cstheme="minorBidi"/>
          <w:b/>
          <w:kern w:val="22"/>
          <w:sz w:val="44"/>
          <w:szCs w:val="44"/>
        </w:rPr>
        <w:t>山西省地方标准</w:t>
      </w:r>
    </w:p>
    <w:p>
      <w:pPr>
        <w:spacing w:line="360" w:lineRule="auto"/>
        <w:jc w:val="center"/>
        <w:rPr>
          <w:rFonts w:ascii="黑体" w:eastAsia="黑体" w:hAnsiTheme="minorHAnsi" w:cstheme="minorBidi"/>
          <w:b/>
          <w:kern w:val="22"/>
          <w:sz w:val="44"/>
          <w:szCs w:val="44"/>
        </w:rPr>
      </w:pPr>
      <w:r>
        <w:rPr>
          <w:rFonts w:hint="eastAsia" w:ascii="黑体" w:eastAsia="黑体" w:hAnsiTheme="minorHAnsi" w:cstheme="minorBidi"/>
          <w:b/>
          <w:kern w:val="22"/>
          <w:sz w:val="44"/>
          <w:szCs w:val="44"/>
        </w:rPr>
        <w:t>《设施蔬菜固碳生产技术规程  日光温室生菜》</w:t>
      </w:r>
    </w:p>
    <w:p>
      <w:pPr>
        <w:spacing w:line="360" w:lineRule="auto"/>
        <w:jc w:val="center"/>
        <w:rPr>
          <w:rFonts w:ascii="黑体" w:eastAsia="黑体" w:hAnsiTheme="minorHAnsi" w:cstheme="minorBidi"/>
          <w:b/>
          <w:kern w:val="22"/>
          <w:sz w:val="44"/>
          <w:szCs w:val="44"/>
        </w:rPr>
      </w:pPr>
      <w:r>
        <w:rPr>
          <w:rFonts w:hint="eastAsia" w:ascii="黑体" w:eastAsia="黑体" w:hAnsiTheme="minorHAnsi" w:cstheme="minorBidi"/>
          <w:b/>
          <w:kern w:val="22"/>
          <w:sz w:val="44"/>
          <w:szCs w:val="44"/>
        </w:rPr>
        <w:t>编制说明</w:t>
      </w:r>
    </w:p>
    <w:p>
      <w:pPr>
        <w:ind w:firstLine="642" w:firstLineChars="200"/>
        <w:rPr>
          <w:rFonts w:ascii="仿宋" w:hAnsi="仿宋" w:eastAsia="仿宋"/>
          <w:b/>
          <w:sz w:val="32"/>
          <w:szCs w:val="32"/>
        </w:rPr>
      </w:pPr>
    </w:p>
    <w:p>
      <w:pPr>
        <w:ind w:firstLine="642" w:firstLineChars="200"/>
        <w:rPr>
          <w:rFonts w:ascii="仿宋" w:hAnsi="仿宋" w:eastAsia="仿宋"/>
          <w:b/>
          <w:sz w:val="32"/>
          <w:szCs w:val="32"/>
        </w:rPr>
      </w:pPr>
    </w:p>
    <w:p>
      <w:pPr>
        <w:ind w:firstLine="642" w:firstLineChars="200"/>
        <w:rPr>
          <w:rFonts w:ascii="仿宋" w:hAnsi="仿宋" w:eastAsia="仿宋"/>
          <w:b/>
          <w:sz w:val="32"/>
          <w:szCs w:val="32"/>
        </w:rPr>
      </w:pPr>
    </w:p>
    <w:p>
      <w:pPr>
        <w:ind w:firstLine="642" w:firstLineChars="200"/>
        <w:rPr>
          <w:rFonts w:ascii="仿宋" w:hAnsi="仿宋" w:eastAsia="仿宋"/>
          <w:b/>
          <w:sz w:val="32"/>
          <w:szCs w:val="32"/>
        </w:rPr>
      </w:pPr>
    </w:p>
    <w:p>
      <w:pPr>
        <w:ind w:firstLine="642" w:firstLineChars="200"/>
        <w:rPr>
          <w:rFonts w:ascii="仿宋" w:hAnsi="仿宋" w:eastAsia="仿宋"/>
          <w:b/>
          <w:sz w:val="32"/>
          <w:szCs w:val="32"/>
        </w:rPr>
      </w:pPr>
    </w:p>
    <w:p>
      <w:pPr>
        <w:ind w:firstLine="642" w:firstLineChars="200"/>
        <w:rPr>
          <w:rFonts w:ascii="仿宋" w:hAnsi="仿宋" w:eastAsia="仿宋"/>
          <w:b/>
          <w:sz w:val="32"/>
          <w:szCs w:val="32"/>
        </w:rPr>
      </w:pPr>
    </w:p>
    <w:p>
      <w:pPr>
        <w:ind w:firstLine="642" w:firstLineChars="200"/>
        <w:rPr>
          <w:rFonts w:ascii="仿宋" w:hAnsi="仿宋" w:eastAsia="仿宋"/>
          <w:b/>
          <w:sz w:val="32"/>
          <w:szCs w:val="32"/>
        </w:rPr>
      </w:pPr>
    </w:p>
    <w:p>
      <w:pPr>
        <w:ind w:firstLine="642" w:firstLineChars="200"/>
        <w:jc w:val="center"/>
        <w:rPr>
          <w:rFonts w:ascii="仿宋" w:hAnsi="仿宋" w:eastAsia="仿宋"/>
          <w:b/>
          <w:sz w:val="32"/>
          <w:szCs w:val="32"/>
        </w:rPr>
      </w:pPr>
    </w:p>
    <w:p>
      <w:pPr>
        <w:ind w:firstLine="642" w:firstLineChars="200"/>
        <w:jc w:val="center"/>
        <w:rPr>
          <w:rFonts w:ascii="宋体"/>
          <w:b/>
          <w:sz w:val="32"/>
          <w:szCs w:val="32"/>
        </w:rPr>
      </w:pPr>
    </w:p>
    <w:p>
      <w:pPr>
        <w:ind w:firstLine="642" w:firstLineChars="200"/>
        <w:jc w:val="center"/>
        <w:rPr>
          <w:rFonts w:ascii="宋体"/>
          <w:b/>
          <w:sz w:val="32"/>
          <w:szCs w:val="32"/>
        </w:rPr>
      </w:pPr>
    </w:p>
    <w:p>
      <w:pPr>
        <w:ind w:firstLine="642" w:firstLineChars="200"/>
        <w:jc w:val="center"/>
        <w:rPr>
          <w:rFonts w:ascii="宋体"/>
          <w:b/>
          <w:sz w:val="32"/>
          <w:szCs w:val="32"/>
        </w:rPr>
      </w:pPr>
    </w:p>
    <w:p>
      <w:pPr>
        <w:spacing w:line="360" w:lineRule="auto"/>
        <w:jc w:val="center"/>
        <w:rPr>
          <w:rFonts w:ascii="宋体" w:hAnsi="宋体"/>
          <w:b/>
          <w:kern w:val="22"/>
          <w:sz w:val="10"/>
          <w:szCs w:val="10"/>
        </w:rPr>
      </w:pPr>
      <w:r>
        <w:rPr>
          <w:rFonts w:hint="eastAsia" w:ascii="宋体" w:hAnsi="宋体"/>
          <w:b/>
          <w:kern w:val="22"/>
          <w:sz w:val="32"/>
          <w:szCs w:val="32"/>
        </w:rPr>
        <w:t>编制单位：山西农业大学</w:t>
      </w:r>
    </w:p>
    <w:p>
      <w:pPr>
        <w:jc w:val="center"/>
        <w:rPr>
          <w:rFonts w:ascii="宋体" w:hAnsi="宋体"/>
          <w:b/>
          <w:sz w:val="32"/>
          <w:szCs w:val="32"/>
        </w:rPr>
      </w:pPr>
      <w:r>
        <w:rPr>
          <w:rFonts w:hint="eastAsia" w:ascii="宋体" w:hAnsi="宋体"/>
          <w:b/>
          <w:sz w:val="32"/>
          <w:szCs w:val="32"/>
        </w:rPr>
        <w:t xml:space="preserve"> 二〇二四年</w:t>
      </w:r>
      <w:del w:id="0" w:author="baixin" w:date="2024-07-09T17:40:57Z">
        <w:r>
          <w:rPr>
            <w:rFonts w:hint="eastAsia" w:ascii="宋体" w:hAnsi="宋体"/>
            <w:b/>
            <w:sz w:val="32"/>
            <w:szCs w:val="32"/>
          </w:rPr>
          <w:delText>一</w:delText>
        </w:r>
      </w:del>
      <w:ins w:id="1" w:author="baixin" w:date="2024-07-09T17:40:57Z">
        <w:r>
          <w:rPr>
            <w:rFonts w:hint="eastAsia" w:ascii="宋体" w:hAnsi="宋体"/>
            <w:b/>
            <w:sz w:val="32"/>
            <w:szCs w:val="32"/>
            <w:lang w:eastAsia="zh-CN"/>
          </w:rPr>
          <w:t>三</w:t>
        </w:r>
      </w:ins>
      <w:bookmarkStart w:id="0" w:name="_GoBack"/>
      <w:bookmarkEnd w:id="0"/>
      <w:r>
        <w:rPr>
          <w:rFonts w:hint="eastAsia" w:ascii="宋体" w:hAnsi="宋体"/>
          <w:b/>
          <w:sz w:val="32"/>
          <w:szCs w:val="32"/>
        </w:rPr>
        <w:t>月</w:t>
      </w:r>
    </w:p>
    <w:p>
      <w:pPr>
        <w:jc w:val="center"/>
        <w:rPr>
          <w:rFonts w:ascii="宋体" w:hAnsi="宋体"/>
          <w:b/>
          <w:sz w:val="32"/>
          <w:szCs w:val="32"/>
        </w:rPr>
      </w:pPr>
    </w:p>
    <w:p>
      <w:pPr>
        <w:jc w:val="center"/>
        <w:rPr>
          <w:rFonts w:ascii="宋体" w:hAnsi="宋体"/>
          <w:b/>
          <w:sz w:val="32"/>
          <w:szCs w:val="32"/>
        </w:rPr>
      </w:pPr>
    </w:p>
    <w:p>
      <w:pPr>
        <w:spacing w:line="520" w:lineRule="exact"/>
        <w:jc w:val="center"/>
        <w:rPr>
          <w:rFonts w:ascii="宋体" w:hAnsi="宋体"/>
          <w:b/>
          <w:sz w:val="30"/>
          <w:szCs w:val="30"/>
        </w:rPr>
        <w:sectPr>
          <w:footerReference r:id="rId3" w:type="default"/>
          <w:pgSz w:w="11906" w:h="16838"/>
          <w:pgMar w:top="1417" w:right="1134" w:bottom="1417" w:left="1134" w:header="851" w:footer="992" w:gutter="0"/>
          <w:pgBorders>
            <w:top w:val="none" w:sz="0" w:space="0"/>
            <w:left w:val="none" w:sz="0" w:space="0"/>
            <w:bottom w:val="none" w:sz="0" w:space="0"/>
            <w:right w:val="none" w:sz="0" w:space="0"/>
          </w:pgBorders>
          <w:pgNumType w:start="1"/>
          <w:cols w:space="0" w:num="1"/>
          <w:titlePg/>
          <w:docGrid w:type="lines" w:linePitch="319" w:charSpace="0"/>
        </w:sectPr>
      </w:pPr>
    </w:p>
    <w:p>
      <w:pPr>
        <w:spacing w:line="520" w:lineRule="exact"/>
        <w:jc w:val="center"/>
        <w:rPr>
          <w:rFonts w:ascii="宋体"/>
          <w:b/>
          <w:sz w:val="30"/>
          <w:szCs w:val="30"/>
        </w:rPr>
      </w:pPr>
      <w:r>
        <w:rPr>
          <w:rFonts w:hint="eastAsia" w:ascii="宋体" w:hAnsi="宋体"/>
          <w:b/>
          <w:sz w:val="30"/>
          <w:szCs w:val="30"/>
        </w:rPr>
        <w:t>山西省地方标准</w:t>
      </w:r>
    </w:p>
    <w:p>
      <w:pPr>
        <w:spacing w:line="520" w:lineRule="exact"/>
        <w:jc w:val="center"/>
        <w:rPr>
          <w:rFonts w:ascii="宋体"/>
          <w:b/>
          <w:sz w:val="30"/>
          <w:szCs w:val="30"/>
        </w:rPr>
      </w:pPr>
      <w:r>
        <w:rPr>
          <w:rFonts w:hint="eastAsia" w:ascii="宋体" w:hAnsi="宋体"/>
          <w:b/>
          <w:sz w:val="30"/>
          <w:szCs w:val="30"/>
        </w:rPr>
        <w:t>《设施蔬菜固碳生产技术规程  日光温室生菜》</w:t>
      </w:r>
    </w:p>
    <w:p>
      <w:pPr>
        <w:spacing w:line="520" w:lineRule="exact"/>
        <w:jc w:val="center"/>
        <w:rPr>
          <w:rFonts w:ascii="宋体" w:hAnsi="宋体"/>
          <w:b/>
          <w:sz w:val="30"/>
          <w:szCs w:val="30"/>
        </w:rPr>
      </w:pPr>
      <w:r>
        <w:rPr>
          <w:rFonts w:hint="eastAsia" w:ascii="宋体" w:hAnsi="宋体"/>
          <w:b/>
          <w:sz w:val="30"/>
          <w:szCs w:val="30"/>
        </w:rPr>
        <w:t>编制说明</w:t>
      </w:r>
    </w:p>
    <w:p>
      <w:pPr>
        <w:spacing w:line="520" w:lineRule="exact"/>
        <w:jc w:val="center"/>
        <w:rPr>
          <w:rFonts w:ascii="宋体" w:hAnsi="宋体"/>
          <w:b/>
          <w:sz w:val="30"/>
          <w:szCs w:val="30"/>
        </w:rPr>
      </w:pPr>
    </w:p>
    <w:p>
      <w:pPr>
        <w:spacing w:line="360" w:lineRule="auto"/>
        <w:ind w:firstLine="480" w:firstLineChars="200"/>
        <w:outlineLvl w:val="0"/>
        <w:rPr>
          <w:rFonts w:ascii="黑体" w:eastAsia="黑体"/>
          <w:sz w:val="24"/>
        </w:rPr>
      </w:pPr>
      <w:r>
        <w:rPr>
          <w:rFonts w:hint="eastAsia" w:ascii="黑体" w:eastAsia="黑体"/>
          <w:sz w:val="24"/>
        </w:rPr>
        <w:t>一、工作简况</w:t>
      </w:r>
    </w:p>
    <w:p>
      <w:pPr>
        <w:spacing w:line="360" w:lineRule="auto"/>
        <w:ind w:left="465"/>
        <w:outlineLvl w:val="1"/>
        <w:rPr>
          <w:rFonts w:eastAsia="楷体_GB2312"/>
          <w:b/>
          <w:bCs/>
          <w:sz w:val="24"/>
        </w:rPr>
      </w:pPr>
      <w:r>
        <w:rPr>
          <w:rFonts w:eastAsia="楷体_GB2312"/>
          <w:b/>
          <w:bCs/>
          <w:sz w:val="24"/>
        </w:rPr>
        <w:t>1</w:t>
      </w:r>
      <w:r>
        <w:rPr>
          <w:rFonts w:hint="eastAsia" w:eastAsia="楷体_GB2312"/>
          <w:b/>
          <w:bCs/>
          <w:sz w:val="24"/>
        </w:rPr>
        <w:t xml:space="preserve">. </w:t>
      </w:r>
      <w:r>
        <w:rPr>
          <w:rFonts w:eastAsia="楷体_GB2312"/>
          <w:b/>
          <w:bCs/>
          <w:sz w:val="24"/>
        </w:rPr>
        <w:t>任务来源</w:t>
      </w:r>
    </w:p>
    <w:p>
      <w:pPr>
        <w:spacing w:line="360" w:lineRule="auto"/>
        <w:ind w:firstLine="480" w:firstLineChars="200"/>
        <w:outlineLvl w:val="1"/>
        <w:rPr>
          <w:rFonts w:eastAsia="仿宋_GB2312"/>
          <w:sz w:val="24"/>
        </w:rPr>
      </w:pPr>
      <w:r>
        <w:rPr>
          <w:rFonts w:eastAsia="仿宋_GB2312"/>
          <w:sz w:val="24"/>
        </w:rPr>
        <w:t>按照山西省市场监督管理局</w:t>
      </w:r>
      <w:r>
        <w:rPr>
          <w:rFonts w:hint="eastAsia" w:eastAsia="仿宋_GB2312"/>
          <w:sz w:val="24"/>
          <w:lang w:eastAsia="zh-CN"/>
        </w:rPr>
        <w:t>《</w:t>
      </w:r>
      <w:r>
        <w:rPr>
          <w:rFonts w:eastAsia="仿宋_GB2312"/>
          <w:sz w:val="24"/>
        </w:rPr>
        <w:t>关于2022年度省级地方标准复审结论公告</w:t>
      </w:r>
      <w:r>
        <w:rPr>
          <w:rFonts w:hint="eastAsia" w:eastAsia="仿宋_GB2312"/>
          <w:sz w:val="24"/>
          <w:lang w:eastAsia="zh-CN"/>
        </w:rPr>
        <w:t>》</w:t>
      </w:r>
      <w:r>
        <w:rPr>
          <w:rFonts w:eastAsia="仿宋_GB2312"/>
          <w:sz w:val="24"/>
        </w:rPr>
        <w:t>（山西省地方标准公告2022年第20号），《日光温室</w:t>
      </w:r>
      <w:r>
        <w:rPr>
          <w:rFonts w:hint="eastAsia" w:eastAsia="仿宋_GB2312"/>
          <w:sz w:val="24"/>
        </w:rPr>
        <w:t>生菜</w:t>
      </w:r>
      <w:r>
        <w:rPr>
          <w:rFonts w:eastAsia="仿宋_GB2312"/>
          <w:sz w:val="24"/>
        </w:rPr>
        <w:t>高效固碳生产技术规程》DB14/T 1</w:t>
      </w:r>
      <w:r>
        <w:rPr>
          <w:rFonts w:hint="eastAsia" w:eastAsia="仿宋_GB2312"/>
          <w:sz w:val="24"/>
        </w:rPr>
        <w:t>568</w:t>
      </w:r>
      <w:r>
        <w:rPr>
          <w:rFonts w:eastAsia="仿宋_GB2312"/>
          <w:sz w:val="24"/>
        </w:rPr>
        <w:t>-2018被列入山西省地方标准修订计划，本标准由山西省农业标准化技术委员会（SXS/TC19）归口。</w:t>
      </w:r>
    </w:p>
    <w:p>
      <w:pPr>
        <w:numPr>
          <w:ilvl w:val="0"/>
          <w:numId w:val="3"/>
        </w:numPr>
        <w:spacing w:line="360" w:lineRule="auto"/>
        <w:ind w:left="465"/>
        <w:outlineLvl w:val="1"/>
        <w:rPr>
          <w:rFonts w:eastAsia="楷体_GB2312"/>
          <w:b/>
          <w:bCs/>
          <w:sz w:val="24"/>
        </w:rPr>
      </w:pPr>
      <w:r>
        <w:rPr>
          <w:rFonts w:hint="eastAsia" w:eastAsia="楷体_GB2312"/>
          <w:b/>
          <w:bCs/>
          <w:sz w:val="24"/>
        </w:rPr>
        <w:t>起草</w:t>
      </w:r>
      <w:r>
        <w:rPr>
          <w:rFonts w:eastAsia="楷体_GB2312"/>
          <w:b/>
          <w:bCs/>
          <w:sz w:val="24"/>
        </w:rPr>
        <w:t>单位和主要起草人</w:t>
      </w:r>
    </w:p>
    <w:p>
      <w:pPr>
        <w:spacing w:line="360" w:lineRule="auto"/>
        <w:ind w:firstLine="480" w:firstLineChars="200"/>
        <w:jc w:val="left"/>
        <w:outlineLvl w:val="1"/>
        <w:rPr>
          <w:rFonts w:ascii="仿宋_GB2312" w:hAnsi="宋体" w:eastAsia="仿宋_GB2312"/>
          <w:sz w:val="24"/>
        </w:rPr>
      </w:pPr>
      <w:r>
        <w:rPr>
          <w:rFonts w:ascii="仿宋_GB2312" w:hAnsi="宋体" w:eastAsia="仿宋_GB2312"/>
          <w:sz w:val="24"/>
        </w:rPr>
        <w:t>起草任务由</w:t>
      </w:r>
      <w:r>
        <w:rPr>
          <w:rFonts w:hint="eastAsia" w:ascii="仿宋_GB2312" w:hAnsi="宋体" w:eastAsia="仿宋_GB2312"/>
          <w:sz w:val="24"/>
        </w:rPr>
        <w:t>山西农业大学</w:t>
      </w:r>
      <w:r>
        <w:rPr>
          <w:rFonts w:hint="eastAsia" w:ascii="仿宋_GB2312" w:hAnsi="宋体" w:eastAsia="仿宋_GB2312"/>
          <w:sz w:val="24"/>
          <w:lang w:eastAsia="zh-CN"/>
        </w:rPr>
        <w:t>、</w:t>
      </w:r>
      <w:r>
        <w:rPr>
          <w:rFonts w:hint="eastAsia" w:ascii="仿宋_GB2312" w:hAnsi="宋体" w:eastAsia="仿宋_GB2312"/>
          <w:sz w:val="24"/>
          <w:szCs w:val="24"/>
          <w:lang w:val="en-US" w:eastAsia="zh-CN"/>
        </w:rPr>
        <w:t>山西省左</w:t>
      </w:r>
      <w:r>
        <w:rPr>
          <w:rFonts w:hint="eastAsia" w:ascii="仿宋_GB2312" w:hAnsi="宋体" w:eastAsia="仿宋_GB2312"/>
          <w:sz w:val="24"/>
          <w:szCs w:val="24"/>
        </w:rPr>
        <w:t>云县鹊儿山镇便民服务中心</w:t>
      </w:r>
      <w:r>
        <w:rPr>
          <w:rFonts w:hint="eastAsia" w:ascii="仿宋_GB2312" w:hAnsi="宋体" w:eastAsia="仿宋_GB2312"/>
          <w:sz w:val="24"/>
        </w:rPr>
        <w:t>承担</w:t>
      </w:r>
      <w:r>
        <w:rPr>
          <w:rFonts w:ascii="仿宋_GB2312" w:hAnsi="宋体" w:eastAsia="仿宋_GB2312"/>
          <w:sz w:val="24"/>
        </w:rPr>
        <w:t>。</w:t>
      </w:r>
    </w:p>
    <w:p>
      <w:pPr>
        <w:spacing w:line="360" w:lineRule="auto"/>
        <w:ind w:firstLine="480" w:firstLineChars="200"/>
        <w:jc w:val="left"/>
        <w:outlineLvl w:val="1"/>
        <w:rPr>
          <w:rFonts w:ascii="仿宋_GB2312" w:hAnsi="宋体" w:eastAsia="仿宋_GB2312"/>
          <w:sz w:val="24"/>
        </w:rPr>
      </w:pPr>
      <w:r>
        <w:rPr>
          <w:rFonts w:hint="eastAsia" w:ascii="仿宋_GB2312" w:hAnsi="宋体" w:eastAsia="仿宋_GB2312"/>
          <w:sz w:val="24"/>
        </w:rPr>
        <w:t>主要起草人见表1。</w:t>
      </w:r>
    </w:p>
    <w:p>
      <w:pPr>
        <w:autoSpaceDE w:val="0"/>
        <w:autoSpaceDN w:val="0"/>
        <w:adjustRightInd w:val="0"/>
        <w:jc w:val="center"/>
        <w:rPr>
          <w:rFonts w:eastAsia="黑体"/>
          <w:szCs w:val="21"/>
        </w:rPr>
      </w:pPr>
      <w:r>
        <w:rPr>
          <w:rFonts w:eastAsia="黑体"/>
          <w:szCs w:val="21"/>
        </w:rPr>
        <w:t>表1 主要起草人信息</w:t>
      </w:r>
    </w:p>
    <w:tbl>
      <w:tblPr>
        <w:tblStyle w:val="13"/>
        <w:tblW w:w="79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Change w:id="2" w:author="June Wang" w:date="2024-05-13T19:03:14Z">
          <w:tblPr>
            <w:tblStyle w:val="13"/>
            <w:tblW w:w="79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PrChange>
      </w:tblPr>
      <w:tblGrid>
        <w:gridCol w:w="892"/>
        <w:gridCol w:w="760"/>
        <w:gridCol w:w="1300"/>
        <w:gridCol w:w="2359"/>
        <w:gridCol w:w="2650"/>
        <w:tblGridChange w:id="3">
          <w:tblGrid>
            <w:gridCol w:w="892"/>
            <w:gridCol w:w="760"/>
            <w:gridCol w:w="1300"/>
            <w:gridCol w:w="2359"/>
            <w:gridCol w:w="2650"/>
          </w:tblGrid>
        </w:tblGridChange>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4" w:author="June Wang" w:date="2024-05-13T19:03:14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trHeight w:val="409" w:hRule="atLeast"/>
          <w:jc w:val="center"/>
        </w:trPr>
        <w:tc>
          <w:tcPr>
            <w:tcW w:w="892" w:type="dxa"/>
            <w:vAlign w:val="center"/>
            <w:tcPrChange w:id="5" w:author="June Wang" w:date="2024-05-13T19:03:14Z">
              <w:tcPr>
                <w:tcW w:w="892" w:type="dxa"/>
                <w:vAlign w:val="center"/>
              </w:tcPr>
            </w:tcPrChange>
          </w:tcPr>
          <w:p>
            <w:pPr>
              <w:jc w:val="center"/>
              <w:rPr>
                <w:rFonts w:ascii="仿宋" w:hAnsi="仿宋" w:eastAsia="仿宋" w:cs="Courier New"/>
                <w:b/>
                <w:szCs w:val="21"/>
              </w:rPr>
            </w:pPr>
            <w:r>
              <w:rPr>
                <w:rFonts w:hint="eastAsia" w:ascii="仿宋" w:hAnsi="仿宋" w:eastAsia="仿宋" w:cs="Courier New"/>
                <w:b/>
                <w:szCs w:val="21"/>
              </w:rPr>
              <w:t>姓名</w:t>
            </w:r>
          </w:p>
        </w:tc>
        <w:tc>
          <w:tcPr>
            <w:tcW w:w="760" w:type="dxa"/>
            <w:vAlign w:val="center"/>
            <w:tcPrChange w:id="6" w:author="June Wang" w:date="2024-05-13T19:03:14Z">
              <w:tcPr>
                <w:tcW w:w="760" w:type="dxa"/>
                <w:vAlign w:val="center"/>
              </w:tcPr>
            </w:tcPrChange>
          </w:tcPr>
          <w:p>
            <w:pPr>
              <w:jc w:val="center"/>
              <w:rPr>
                <w:rFonts w:ascii="仿宋" w:hAnsi="仿宋" w:eastAsia="仿宋" w:cs="Courier New"/>
                <w:b/>
                <w:szCs w:val="21"/>
              </w:rPr>
            </w:pPr>
            <w:r>
              <w:rPr>
                <w:rFonts w:hint="eastAsia" w:ascii="仿宋" w:hAnsi="仿宋" w:eastAsia="仿宋" w:cs="Courier New"/>
                <w:b/>
                <w:szCs w:val="21"/>
              </w:rPr>
              <w:t>性别</w:t>
            </w:r>
          </w:p>
        </w:tc>
        <w:tc>
          <w:tcPr>
            <w:tcW w:w="1300" w:type="dxa"/>
            <w:vAlign w:val="center"/>
            <w:tcPrChange w:id="7" w:author="June Wang" w:date="2024-05-13T19:03:14Z">
              <w:tcPr>
                <w:tcW w:w="1300" w:type="dxa"/>
                <w:vAlign w:val="center"/>
              </w:tcPr>
            </w:tcPrChange>
          </w:tcPr>
          <w:p>
            <w:pPr>
              <w:jc w:val="center"/>
              <w:rPr>
                <w:rFonts w:ascii="仿宋" w:hAnsi="仿宋" w:eastAsia="仿宋" w:cs="Courier New"/>
                <w:b/>
                <w:szCs w:val="21"/>
              </w:rPr>
            </w:pPr>
            <w:r>
              <w:rPr>
                <w:rFonts w:hint="eastAsia" w:ascii="仿宋" w:hAnsi="仿宋" w:eastAsia="仿宋" w:cs="Courier New"/>
                <w:b/>
                <w:szCs w:val="21"/>
              </w:rPr>
              <w:t>职务/职称</w:t>
            </w:r>
          </w:p>
        </w:tc>
        <w:tc>
          <w:tcPr>
            <w:tcW w:w="2359" w:type="dxa"/>
            <w:vAlign w:val="center"/>
            <w:tcPrChange w:id="8" w:author="June Wang" w:date="2024-05-13T19:03:14Z">
              <w:tcPr>
                <w:tcW w:w="2359" w:type="dxa"/>
                <w:vAlign w:val="center"/>
              </w:tcPr>
            </w:tcPrChange>
          </w:tcPr>
          <w:p>
            <w:pPr>
              <w:jc w:val="center"/>
              <w:rPr>
                <w:rFonts w:ascii="仿宋" w:hAnsi="仿宋" w:eastAsia="仿宋" w:cs="Courier New"/>
                <w:b/>
                <w:szCs w:val="21"/>
              </w:rPr>
            </w:pPr>
            <w:r>
              <w:rPr>
                <w:rFonts w:hint="eastAsia" w:ascii="仿宋" w:hAnsi="仿宋" w:eastAsia="仿宋" w:cs="Courier New"/>
                <w:b/>
                <w:szCs w:val="21"/>
              </w:rPr>
              <w:t>工作单位</w:t>
            </w:r>
          </w:p>
        </w:tc>
        <w:tc>
          <w:tcPr>
            <w:tcW w:w="2650" w:type="dxa"/>
            <w:vAlign w:val="center"/>
            <w:tcPrChange w:id="9" w:author="June Wang" w:date="2024-05-13T19:03:14Z">
              <w:tcPr>
                <w:tcW w:w="2650" w:type="dxa"/>
                <w:vAlign w:val="center"/>
              </w:tcPr>
            </w:tcPrChange>
          </w:tcPr>
          <w:p>
            <w:pPr>
              <w:jc w:val="center"/>
              <w:rPr>
                <w:rFonts w:ascii="仿宋" w:hAnsi="仿宋" w:eastAsia="仿宋" w:cs="Courier New"/>
                <w:b/>
                <w:szCs w:val="21"/>
              </w:rPr>
            </w:pPr>
            <w:r>
              <w:rPr>
                <w:rFonts w:hint="eastAsia" w:ascii="仿宋" w:hAnsi="仿宋" w:eastAsia="仿宋" w:cs="Courier New"/>
                <w:b/>
                <w:szCs w:val="21"/>
              </w:rPr>
              <w:t>任务分工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10" w:author="June Wang" w:date="2024-05-13T19:03:14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trHeight w:val="408" w:hRule="atLeast"/>
          <w:jc w:val="center"/>
        </w:trPr>
        <w:tc>
          <w:tcPr>
            <w:tcW w:w="892" w:type="dxa"/>
            <w:vAlign w:val="center"/>
            <w:tcPrChange w:id="11" w:author="June Wang" w:date="2024-05-13T19:03:14Z">
              <w:tcPr>
                <w:tcW w:w="892" w:type="dxa"/>
                <w:vAlign w:val="center"/>
              </w:tcPr>
            </w:tcPrChange>
          </w:tcPr>
          <w:p>
            <w:pPr>
              <w:spacing w:line="240" w:lineRule="auto"/>
              <w:jc w:val="center"/>
            </w:pPr>
            <w:r>
              <w:rPr>
                <w:rFonts w:hint="eastAsia" w:ascii="楷体" w:hAnsi="楷体" w:eastAsia="楷体"/>
                <w:szCs w:val="21"/>
              </w:rPr>
              <w:t>王军娥</w:t>
            </w:r>
          </w:p>
        </w:tc>
        <w:tc>
          <w:tcPr>
            <w:tcW w:w="760" w:type="dxa"/>
            <w:vAlign w:val="center"/>
            <w:tcPrChange w:id="12" w:author="June Wang" w:date="2024-05-13T19:03:14Z">
              <w:tcPr>
                <w:tcW w:w="760" w:type="dxa"/>
                <w:vAlign w:val="center"/>
              </w:tcPr>
            </w:tcPrChange>
          </w:tcPr>
          <w:p>
            <w:pPr>
              <w:spacing w:line="240" w:lineRule="auto"/>
              <w:jc w:val="center"/>
              <w:rPr>
                <w:rFonts w:ascii="仿宋" w:hAnsi="仿宋" w:eastAsia="仿宋" w:cs="Courier New"/>
                <w:sz w:val="24"/>
              </w:rPr>
            </w:pPr>
            <w:r>
              <w:rPr>
                <w:rFonts w:hint="eastAsia" w:ascii="楷体" w:hAnsi="楷体" w:eastAsia="楷体"/>
                <w:szCs w:val="21"/>
              </w:rPr>
              <w:t>女</w:t>
            </w:r>
          </w:p>
        </w:tc>
        <w:tc>
          <w:tcPr>
            <w:tcW w:w="1300" w:type="dxa"/>
            <w:vAlign w:val="center"/>
            <w:tcPrChange w:id="13" w:author="June Wang" w:date="2024-05-13T19:03:14Z">
              <w:tcPr>
                <w:tcW w:w="1300" w:type="dxa"/>
                <w:vAlign w:val="center"/>
              </w:tcPr>
            </w:tcPrChange>
          </w:tcPr>
          <w:p>
            <w:pPr>
              <w:spacing w:line="240" w:lineRule="auto"/>
              <w:jc w:val="center"/>
              <w:rPr>
                <w:rFonts w:ascii="仿宋" w:hAnsi="仿宋" w:eastAsia="仿宋" w:cs="Courier New"/>
                <w:sz w:val="24"/>
              </w:rPr>
            </w:pPr>
            <w:r>
              <w:rPr>
                <w:rFonts w:hint="eastAsia" w:ascii="楷体" w:hAnsi="楷体" w:eastAsia="楷体"/>
                <w:szCs w:val="21"/>
              </w:rPr>
              <w:t>副教授</w:t>
            </w:r>
          </w:p>
        </w:tc>
        <w:tc>
          <w:tcPr>
            <w:tcW w:w="2359" w:type="dxa"/>
            <w:vAlign w:val="center"/>
            <w:tcPrChange w:id="14" w:author="June Wang" w:date="2024-05-13T19:03:14Z">
              <w:tcPr>
                <w:tcW w:w="2359" w:type="dxa"/>
                <w:vAlign w:val="center"/>
              </w:tcPr>
            </w:tcPrChange>
          </w:tcPr>
          <w:p>
            <w:pPr>
              <w:spacing w:line="240" w:lineRule="auto"/>
              <w:jc w:val="both"/>
              <w:rPr>
                <w:rFonts w:ascii="仿宋" w:hAnsi="仿宋" w:eastAsia="仿宋" w:cs="Courier New"/>
                <w:sz w:val="24"/>
              </w:rPr>
            </w:pPr>
            <w:r>
              <w:rPr>
                <w:rFonts w:hint="eastAsia" w:ascii="楷体" w:hAnsi="楷体" w:eastAsia="楷体"/>
                <w:szCs w:val="21"/>
              </w:rPr>
              <w:t>山西农业大学园艺学院</w:t>
            </w:r>
          </w:p>
        </w:tc>
        <w:tc>
          <w:tcPr>
            <w:tcW w:w="2650" w:type="dxa"/>
            <w:vAlign w:val="center"/>
            <w:tcPrChange w:id="15" w:author="June Wang" w:date="2024-05-13T19:03:14Z">
              <w:tcPr>
                <w:tcW w:w="2650" w:type="dxa"/>
                <w:vAlign w:val="center"/>
              </w:tcPr>
            </w:tcPrChange>
          </w:tcPr>
          <w:p>
            <w:pPr>
              <w:spacing w:line="240" w:lineRule="auto"/>
              <w:jc w:val="both"/>
              <w:rPr>
                <w:rFonts w:ascii="仿宋" w:hAnsi="仿宋" w:eastAsia="仿宋" w:cs="Courier New"/>
                <w:sz w:val="24"/>
              </w:rPr>
            </w:pPr>
            <w:r>
              <w:rPr>
                <w:rFonts w:hint="eastAsia" w:ascii="楷体" w:hAnsi="楷体" w:eastAsia="楷体"/>
                <w:szCs w:val="21"/>
              </w:rPr>
              <w:t>标准文本和编制说明撰写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16" w:author="June Wang" w:date="2024-05-13T19:03:14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trHeight w:val="408" w:hRule="atLeast"/>
          <w:jc w:val="center"/>
        </w:trPr>
        <w:tc>
          <w:tcPr>
            <w:tcW w:w="892" w:type="dxa"/>
            <w:vAlign w:val="center"/>
            <w:tcPrChange w:id="17" w:author="June Wang" w:date="2024-05-13T19:03:14Z">
              <w:tcPr>
                <w:tcW w:w="892" w:type="dxa"/>
                <w:vAlign w:val="center"/>
              </w:tcPr>
            </w:tcPrChange>
          </w:tcPr>
          <w:p>
            <w:pPr>
              <w:spacing w:line="240" w:lineRule="auto"/>
              <w:jc w:val="center"/>
              <w:rPr>
                <w:rFonts w:hint="eastAsia" w:ascii="楷体" w:hAnsi="楷体" w:eastAsia="楷体"/>
                <w:szCs w:val="21"/>
                <w:lang w:val="en-US" w:eastAsia="zh-CN"/>
              </w:rPr>
            </w:pPr>
            <w:r>
              <w:rPr>
                <w:rFonts w:hint="eastAsia" w:ascii="楷体" w:hAnsi="楷体" w:eastAsia="楷体"/>
                <w:szCs w:val="21"/>
                <w:lang w:val="en-US" w:eastAsia="zh-CN"/>
              </w:rPr>
              <w:t>杨  秀</w:t>
            </w:r>
          </w:p>
        </w:tc>
        <w:tc>
          <w:tcPr>
            <w:tcW w:w="760" w:type="dxa"/>
            <w:vAlign w:val="center"/>
            <w:tcPrChange w:id="18" w:author="June Wang" w:date="2024-05-13T19:03:14Z">
              <w:tcPr>
                <w:tcW w:w="760" w:type="dxa"/>
                <w:vAlign w:val="center"/>
              </w:tcPr>
            </w:tcPrChange>
          </w:tcPr>
          <w:p>
            <w:pPr>
              <w:spacing w:line="240" w:lineRule="auto"/>
              <w:jc w:val="center"/>
              <w:rPr>
                <w:rFonts w:hint="eastAsia" w:ascii="楷体" w:hAnsi="楷体" w:eastAsia="楷体"/>
                <w:szCs w:val="21"/>
                <w:lang w:val="en-US" w:eastAsia="zh-CN"/>
              </w:rPr>
            </w:pPr>
            <w:r>
              <w:rPr>
                <w:rFonts w:hint="eastAsia" w:ascii="楷体" w:hAnsi="楷体" w:eastAsia="楷体"/>
                <w:szCs w:val="21"/>
                <w:lang w:val="en-US" w:eastAsia="zh-CN"/>
              </w:rPr>
              <w:t>女</w:t>
            </w:r>
          </w:p>
        </w:tc>
        <w:tc>
          <w:tcPr>
            <w:tcW w:w="1300" w:type="dxa"/>
            <w:vAlign w:val="center"/>
            <w:tcPrChange w:id="19" w:author="June Wang" w:date="2024-05-13T19:03:14Z">
              <w:tcPr>
                <w:tcW w:w="1300" w:type="dxa"/>
                <w:vAlign w:val="center"/>
              </w:tcPr>
            </w:tcPrChange>
          </w:tcPr>
          <w:p>
            <w:pPr>
              <w:spacing w:line="240" w:lineRule="auto"/>
              <w:jc w:val="center"/>
              <w:rPr>
                <w:rFonts w:hint="eastAsia" w:ascii="楷体" w:hAnsi="楷体" w:eastAsia="楷体"/>
                <w:szCs w:val="21"/>
                <w:lang w:val="en-US" w:eastAsia="zh-CN"/>
              </w:rPr>
            </w:pPr>
            <w:r>
              <w:rPr>
                <w:rFonts w:hint="eastAsia" w:ascii="楷体" w:hAnsi="楷体" w:eastAsia="楷体"/>
                <w:szCs w:val="21"/>
                <w:lang w:val="en-US" w:eastAsia="zh-CN"/>
              </w:rPr>
              <w:t>无</w:t>
            </w:r>
          </w:p>
        </w:tc>
        <w:tc>
          <w:tcPr>
            <w:tcW w:w="2359" w:type="dxa"/>
            <w:vAlign w:val="center"/>
            <w:tcPrChange w:id="20" w:author="June Wang" w:date="2024-05-13T19:03:14Z">
              <w:tcPr>
                <w:tcW w:w="2359" w:type="dxa"/>
                <w:vAlign w:val="center"/>
              </w:tcPr>
            </w:tcPrChange>
          </w:tcPr>
          <w:p>
            <w:pPr>
              <w:spacing w:line="240" w:lineRule="auto"/>
              <w:jc w:val="both"/>
              <w:rPr>
                <w:rFonts w:hint="eastAsia" w:ascii="楷体" w:hAnsi="楷体" w:eastAsia="楷体"/>
                <w:szCs w:val="21"/>
              </w:rPr>
            </w:pPr>
            <w:r>
              <w:rPr>
                <w:rFonts w:hint="eastAsia" w:ascii="楷体" w:hAnsi="楷体" w:eastAsia="楷体"/>
                <w:szCs w:val="21"/>
              </w:rPr>
              <w:t>山西农业大学园艺学院</w:t>
            </w:r>
          </w:p>
        </w:tc>
        <w:tc>
          <w:tcPr>
            <w:tcW w:w="2650" w:type="dxa"/>
            <w:vAlign w:val="center"/>
            <w:tcPrChange w:id="21" w:author="June Wang" w:date="2024-05-13T19:03:14Z">
              <w:tcPr>
                <w:tcW w:w="2650" w:type="dxa"/>
                <w:vAlign w:val="center"/>
              </w:tcPr>
            </w:tcPrChange>
          </w:tcPr>
          <w:p>
            <w:pPr>
              <w:spacing w:line="240" w:lineRule="auto"/>
              <w:jc w:val="both"/>
              <w:rPr>
                <w:rFonts w:hint="default" w:ascii="楷体" w:hAnsi="楷体" w:eastAsia="楷体"/>
                <w:szCs w:val="21"/>
                <w:lang w:val="en-US" w:eastAsia="zh-CN"/>
              </w:rPr>
            </w:pPr>
            <w:r>
              <w:rPr>
                <w:rFonts w:hint="eastAsia" w:ascii="楷体" w:hAnsi="楷体" w:eastAsia="楷体"/>
                <w:szCs w:val="21"/>
                <w:lang w:val="en-US" w:eastAsia="zh-CN"/>
              </w:rPr>
              <w:t>试验验证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22" w:author="June Wang" w:date="2024-05-13T19:03:14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trHeight w:val="408" w:hRule="atLeast"/>
          <w:jc w:val="center"/>
        </w:trPr>
        <w:tc>
          <w:tcPr>
            <w:tcW w:w="892" w:type="dxa"/>
            <w:vAlign w:val="center"/>
            <w:tcPrChange w:id="23" w:author="June Wang" w:date="2024-05-13T19:03:14Z">
              <w:tcPr>
                <w:tcW w:w="892" w:type="dxa"/>
                <w:vAlign w:val="center"/>
              </w:tcPr>
            </w:tcPrChange>
          </w:tcPr>
          <w:p>
            <w:pPr>
              <w:spacing w:line="240" w:lineRule="auto"/>
              <w:jc w:val="center"/>
              <w:rPr>
                <w:rFonts w:ascii="Times New Roman" w:hAnsi="Times New Roman" w:eastAsia="宋体" w:cs="Times New Roman"/>
                <w:kern w:val="2"/>
                <w:sz w:val="21"/>
                <w:szCs w:val="24"/>
                <w:lang w:val="en-US" w:eastAsia="zh-CN" w:bidi="ar-SA"/>
              </w:rPr>
            </w:pPr>
            <w:r>
              <w:rPr>
                <w:rFonts w:hint="eastAsia" w:ascii="楷体" w:hAnsi="楷体" w:eastAsia="楷体"/>
                <w:szCs w:val="21"/>
              </w:rPr>
              <w:t>李云霞</w:t>
            </w:r>
          </w:p>
        </w:tc>
        <w:tc>
          <w:tcPr>
            <w:tcW w:w="760" w:type="dxa"/>
            <w:vAlign w:val="center"/>
            <w:tcPrChange w:id="24" w:author="June Wang" w:date="2024-05-13T19:03:14Z">
              <w:tcPr>
                <w:tcW w:w="760" w:type="dxa"/>
                <w:vAlign w:val="center"/>
              </w:tcPr>
            </w:tcPrChange>
          </w:tcPr>
          <w:p>
            <w:pPr>
              <w:spacing w:line="240" w:lineRule="auto"/>
              <w:jc w:val="center"/>
              <w:rPr>
                <w:rFonts w:ascii="仿宋" w:hAnsi="仿宋" w:eastAsia="仿宋" w:cs="Courier New"/>
                <w:kern w:val="2"/>
                <w:sz w:val="24"/>
                <w:szCs w:val="24"/>
                <w:lang w:val="en-US" w:eastAsia="zh-CN" w:bidi="ar-SA"/>
              </w:rPr>
            </w:pPr>
            <w:r>
              <w:rPr>
                <w:rFonts w:hint="eastAsia" w:ascii="楷体" w:hAnsi="楷体" w:eastAsia="楷体"/>
                <w:szCs w:val="21"/>
              </w:rPr>
              <w:t>女</w:t>
            </w:r>
          </w:p>
        </w:tc>
        <w:tc>
          <w:tcPr>
            <w:tcW w:w="1300" w:type="dxa"/>
            <w:vAlign w:val="center"/>
            <w:tcPrChange w:id="25" w:author="June Wang" w:date="2024-05-13T19:03:14Z">
              <w:tcPr>
                <w:tcW w:w="1300" w:type="dxa"/>
                <w:vAlign w:val="center"/>
              </w:tcPr>
            </w:tcPrChange>
          </w:tcPr>
          <w:p>
            <w:pPr>
              <w:spacing w:line="240" w:lineRule="auto"/>
              <w:jc w:val="center"/>
              <w:rPr>
                <w:rFonts w:ascii="仿宋" w:hAnsi="仿宋" w:eastAsia="仿宋" w:cs="Courier New"/>
                <w:kern w:val="2"/>
                <w:sz w:val="24"/>
                <w:szCs w:val="24"/>
                <w:lang w:val="en-US" w:eastAsia="zh-CN" w:bidi="ar-SA"/>
              </w:rPr>
            </w:pPr>
            <w:r>
              <w:rPr>
                <w:rFonts w:ascii="楷体" w:hAnsi="楷体" w:eastAsia="楷体"/>
                <w:szCs w:val="21"/>
              </w:rPr>
              <w:t>无</w:t>
            </w:r>
          </w:p>
        </w:tc>
        <w:tc>
          <w:tcPr>
            <w:tcW w:w="2359" w:type="dxa"/>
            <w:vAlign w:val="center"/>
            <w:tcPrChange w:id="26" w:author="June Wang" w:date="2024-05-13T19:03:14Z">
              <w:tcPr>
                <w:tcW w:w="2359" w:type="dxa"/>
                <w:vAlign w:val="center"/>
              </w:tcPr>
            </w:tcPrChange>
          </w:tcPr>
          <w:p>
            <w:pPr>
              <w:spacing w:line="240" w:lineRule="auto"/>
              <w:jc w:val="both"/>
              <w:rPr>
                <w:rFonts w:ascii="仿宋" w:hAnsi="仿宋" w:eastAsia="仿宋" w:cs="Courier New"/>
                <w:kern w:val="2"/>
                <w:sz w:val="24"/>
                <w:szCs w:val="24"/>
                <w:lang w:val="en-US" w:eastAsia="zh-CN" w:bidi="ar-SA"/>
              </w:rPr>
            </w:pPr>
            <w:r>
              <w:rPr>
                <w:rFonts w:hint="eastAsia" w:ascii="楷体" w:hAnsi="楷体" w:eastAsia="楷体"/>
                <w:szCs w:val="21"/>
                <w:lang w:val="en-US" w:eastAsia="zh-CN"/>
              </w:rPr>
              <w:t>山西省左</w:t>
            </w:r>
            <w:r>
              <w:rPr>
                <w:rFonts w:hint="eastAsia" w:ascii="楷体" w:hAnsi="楷体" w:eastAsia="楷体"/>
                <w:szCs w:val="21"/>
              </w:rPr>
              <w:t xml:space="preserve">云县鹊儿山镇便民服务中心 </w:t>
            </w:r>
          </w:p>
        </w:tc>
        <w:tc>
          <w:tcPr>
            <w:tcW w:w="2650" w:type="dxa"/>
            <w:vAlign w:val="center"/>
            <w:tcPrChange w:id="27" w:author="June Wang" w:date="2024-05-13T19:03:14Z">
              <w:tcPr>
                <w:tcW w:w="2650" w:type="dxa"/>
                <w:vAlign w:val="center"/>
              </w:tcPr>
            </w:tcPrChange>
          </w:tcPr>
          <w:p>
            <w:pPr>
              <w:spacing w:line="240" w:lineRule="auto"/>
              <w:jc w:val="both"/>
              <w:rPr>
                <w:rFonts w:ascii="仿宋" w:hAnsi="仿宋" w:eastAsia="仿宋" w:cs="Courier New"/>
                <w:kern w:val="2"/>
                <w:sz w:val="24"/>
                <w:szCs w:val="24"/>
                <w:lang w:val="en-US" w:eastAsia="zh-CN" w:bidi="ar-SA"/>
              </w:rPr>
            </w:pPr>
            <w:r>
              <w:rPr>
                <w:rFonts w:hint="eastAsia" w:ascii="楷体" w:hAnsi="楷体" w:eastAsia="楷体"/>
                <w:szCs w:val="21"/>
              </w:rPr>
              <w:t>征求意见收集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28" w:author="June Wang" w:date="2024-05-13T19:03:14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trHeight w:val="408" w:hRule="atLeast"/>
          <w:jc w:val="center"/>
        </w:trPr>
        <w:tc>
          <w:tcPr>
            <w:tcW w:w="892" w:type="dxa"/>
            <w:vAlign w:val="center"/>
            <w:tcPrChange w:id="29" w:author="June Wang" w:date="2024-05-13T19:03:14Z">
              <w:tcPr>
                <w:tcW w:w="892" w:type="dxa"/>
                <w:vAlign w:val="center"/>
              </w:tcPr>
            </w:tcPrChange>
          </w:tcPr>
          <w:p>
            <w:pPr>
              <w:spacing w:line="240" w:lineRule="auto"/>
              <w:jc w:val="center"/>
              <w:rPr>
                <w:rFonts w:hint="eastAsia" w:ascii="Times New Roman" w:hAnsi="Times New Roman" w:eastAsia="宋体" w:cs="Times New Roman"/>
                <w:kern w:val="2"/>
                <w:sz w:val="21"/>
                <w:szCs w:val="24"/>
                <w:lang w:val="en-US" w:eastAsia="zh-CN" w:bidi="ar-SA"/>
              </w:rPr>
            </w:pPr>
            <w:r>
              <w:rPr>
                <w:rFonts w:hint="eastAsia" w:ascii="楷体" w:hAnsi="楷体" w:eastAsia="楷体"/>
                <w:szCs w:val="21"/>
              </w:rPr>
              <w:t>侯雷平</w:t>
            </w:r>
          </w:p>
        </w:tc>
        <w:tc>
          <w:tcPr>
            <w:tcW w:w="760" w:type="dxa"/>
            <w:vAlign w:val="center"/>
            <w:tcPrChange w:id="30" w:author="June Wang" w:date="2024-05-13T19:03:14Z">
              <w:tcPr>
                <w:tcW w:w="760" w:type="dxa"/>
                <w:vAlign w:val="center"/>
              </w:tcPr>
            </w:tcPrChange>
          </w:tcPr>
          <w:p>
            <w:pPr>
              <w:spacing w:line="240" w:lineRule="auto"/>
              <w:jc w:val="center"/>
              <w:rPr>
                <w:rFonts w:hint="eastAsia" w:ascii="仿宋" w:hAnsi="仿宋" w:eastAsia="仿宋" w:cs="Courier New"/>
                <w:kern w:val="2"/>
                <w:sz w:val="24"/>
                <w:szCs w:val="24"/>
                <w:lang w:val="en-US" w:eastAsia="zh-CN" w:bidi="ar-SA"/>
              </w:rPr>
            </w:pPr>
            <w:r>
              <w:rPr>
                <w:rFonts w:hint="eastAsia" w:ascii="楷体" w:hAnsi="楷体" w:eastAsia="楷体"/>
                <w:szCs w:val="21"/>
              </w:rPr>
              <w:t>男</w:t>
            </w:r>
          </w:p>
        </w:tc>
        <w:tc>
          <w:tcPr>
            <w:tcW w:w="1300" w:type="dxa"/>
            <w:vAlign w:val="center"/>
            <w:tcPrChange w:id="31" w:author="June Wang" w:date="2024-05-13T19:03:14Z">
              <w:tcPr>
                <w:tcW w:w="1300" w:type="dxa"/>
                <w:vAlign w:val="center"/>
              </w:tcPr>
            </w:tcPrChange>
          </w:tcPr>
          <w:p>
            <w:pPr>
              <w:spacing w:line="240" w:lineRule="auto"/>
              <w:jc w:val="center"/>
              <w:rPr>
                <w:rFonts w:hint="eastAsia" w:ascii="仿宋" w:hAnsi="仿宋" w:eastAsia="仿宋" w:cs="Courier New"/>
                <w:kern w:val="2"/>
                <w:sz w:val="24"/>
                <w:szCs w:val="24"/>
                <w:lang w:val="en-US" w:eastAsia="zh-CN" w:bidi="ar-SA"/>
              </w:rPr>
            </w:pPr>
            <w:r>
              <w:rPr>
                <w:rFonts w:hint="eastAsia" w:ascii="楷体" w:hAnsi="楷体" w:eastAsia="楷体"/>
                <w:szCs w:val="21"/>
              </w:rPr>
              <w:t>教  授</w:t>
            </w:r>
          </w:p>
        </w:tc>
        <w:tc>
          <w:tcPr>
            <w:tcW w:w="2359" w:type="dxa"/>
            <w:vAlign w:val="center"/>
            <w:tcPrChange w:id="32" w:author="June Wang" w:date="2024-05-13T19:03:14Z">
              <w:tcPr>
                <w:tcW w:w="2359" w:type="dxa"/>
                <w:vAlign w:val="center"/>
              </w:tcPr>
            </w:tcPrChange>
          </w:tcPr>
          <w:p>
            <w:pPr>
              <w:spacing w:line="240" w:lineRule="auto"/>
              <w:jc w:val="both"/>
              <w:rPr>
                <w:rFonts w:hint="eastAsia" w:ascii="仿宋" w:hAnsi="仿宋" w:eastAsia="仿宋" w:cs="Courier New"/>
                <w:kern w:val="2"/>
                <w:sz w:val="24"/>
                <w:szCs w:val="24"/>
                <w:lang w:val="en-US" w:eastAsia="zh-CN" w:bidi="ar-SA"/>
              </w:rPr>
            </w:pPr>
            <w:r>
              <w:rPr>
                <w:rFonts w:hint="eastAsia" w:ascii="楷体" w:hAnsi="楷体" w:eastAsia="楷体"/>
                <w:szCs w:val="21"/>
              </w:rPr>
              <w:t>山西农业大学园艺学院</w:t>
            </w:r>
          </w:p>
        </w:tc>
        <w:tc>
          <w:tcPr>
            <w:tcW w:w="2650" w:type="dxa"/>
            <w:vAlign w:val="center"/>
            <w:tcPrChange w:id="33" w:author="June Wang" w:date="2024-05-13T19:03:14Z">
              <w:tcPr>
                <w:tcW w:w="2650" w:type="dxa"/>
                <w:vAlign w:val="center"/>
              </w:tcPr>
            </w:tcPrChange>
          </w:tcPr>
          <w:p>
            <w:pPr>
              <w:spacing w:line="240" w:lineRule="auto"/>
              <w:jc w:val="both"/>
              <w:rPr>
                <w:rFonts w:hint="eastAsia" w:ascii="仿宋" w:hAnsi="仿宋" w:eastAsia="仿宋" w:cs="Courier New"/>
                <w:kern w:val="2"/>
                <w:sz w:val="24"/>
                <w:szCs w:val="24"/>
                <w:lang w:val="en-US" w:eastAsia="zh-CN" w:bidi="ar-SA"/>
              </w:rPr>
            </w:pPr>
            <w:r>
              <w:rPr>
                <w:rFonts w:hint="eastAsia" w:ascii="楷体" w:hAnsi="楷体" w:eastAsia="楷体"/>
                <w:szCs w:val="21"/>
              </w:rPr>
              <w:t>技术顾问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34" w:author="June Wang" w:date="2024-05-13T19:03:14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trHeight w:val="408" w:hRule="atLeast"/>
          <w:jc w:val="center"/>
        </w:trPr>
        <w:tc>
          <w:tcPr>
            <w:tcW w:w="892" w:type="dxa"/>
            <w:vAlign w:val="center"/>
            <w:tcPrChange w:id="35" w:author="June Wang" w:date="2024-05-13T19:03:14Z">
              <w:tcPr>
                <w:tcW w:w="892" w:type="dxa"/>
                <w:vAlign w:val="center"/>
              </w:tcPr>
            </w:tcPrChange>
          </w:tcPr>
          <w:p>
            <w:pPr>
              <w:spacing w:line="240" w:lineRule="auto"/>
              <w:jc w:val="center"/>
            </w:pPr>
            <w:r>
              <w:rPr>
                <w:rFonts w:hint="eastAsia" w:ascii="楷体" w:hAnsi="楷体" w:eastAsia="楷体"/>
                <w:szCs w:val="21"/>
              </w:rPr>
              <w:t>宋红霞</w:t>
            </w:r>
          </w:p>
        </w:tc>
        <w:tc>
          <w:tcPr>
            <w:tcW w:w="760" w:type="dxa"/>
            <w:vAlign w:val="center"/>
            <w:tcPrChange w:id="36" w:author="June Wang" w:date="2024-05-13T19:03:14Z">
              <w:tcPr>
                <w:tcW w:w="760" w:type="dxa"/>
                <w:vAlign w:val="center"/>
              </w:tcPr>
            </w:tcPrChange>
          </w:tcPr>
          <w:p>
            <w:pPr>
              <w:spacing w:line="240" w:lineRule="auto"/>
              <w:jc w:val="center"/>
              <w:rPr>
                <w:rFonts w:ascii="仿宋" w:hAnsi="仿宋" w:eastAsia="仿宋" w:cs="Courier New"/>
                <w:sz w:val="24"/>
              </w:rPr>
            </w:pPr>
            <w:r>
              <w:rPr>
                <w:rFonts w:hint="eastAsia" w:ascii="楷体" w:hAnsi="楷体" w:eastAsia="楷体"/>
                <w:szCs w:val="21"/>
              </w:rPr>
              <w:t>女</w:t>
            </w:r>
          </w:p>
        </w:tc>
        <w:tc>
          <w:tcPr>
            <w:tcW w:w="1300" w:type="dxa"/>
            <w:vAlign w:val="center"/>
            <w:tcPrChange w:id="37" w:author="June Wang" w:date="2024-05-13T19:03:14Z">
              <w:tcPr>
                <w:tcW w:w="1300" w:type="dxa"/>
                <w:vAlign w:val="center"/>
              </w:tcPr>
            </w:tcPrChange>
          </w:tcPr>
          <w:p>
            <w:pPr>
              <w:spacing w:line="240" w:lineRule="auto"/>
              <w:jc w:val="center"/>
              <w:rPr>
                <w:rFonts w:ascii="仿宋" w:hAnsi="仿宋" w:eastAsia="仿宋" w:cs="Courier New"/>
                <w:sz w:val="24"/>
              </w:rPr>
            </w:pPr>
            <w:r>
              <w:rPr>
                <w:rFonts w:hint="eastAsia" w:ascii="楷体" w:hAnsi="楷体" w:eastAsia="楷体"/>
                <w:szCs w:val="21"/>
              </w:rPr>
              <w:t>副教授</w:t>
            </w:r>
          </w:p>
        </w:tc>
        <w:tc>
          <w:tcPr>
            <w:tcW w:w="2359" w:type="dxa"/>
            <w:vAlign w:val="center"/>
            <w:tcPrChange w:id="38" w:author="June Wang" w:date="2024-05-13T19:03:14Z">
              <w:tcPr>
                <w:tcW w:w="2359" w:type="dxa"/>
                <w:vAlign w:val="center"/>
              </w:tcPr>
            </w:tcPrChange>
          </w:tcPr>
          <w:p>
            <w:pPr>
              <w:spacing w:line="240" w:lineRule="auto"/>
              <w:jc w:val="both"/>
              <w:rPr>
                <w:rFonts w:ascii="仿宋" w:hAnsi="仿宋" w:eastAsia="仿宋" w:cs="Courier New"/>
                <w:sz w:val="24"/>
              </w:rPr>
            </w:pPr>
            <w:r>
              <w:rPr>
                <w:rFonts w:hint="eastAsia" w:ascii="楷体" w:hAnsi="楷体" w:eastAsia="楷体"/>
                <w:szCs w:val="21"/>
              </w:rPr>
              <w:t>山西农业大学园艺学院</w:t>
            </w:r>
          </w:p>
        </w:tc>
        <w:tc>
          <w:tcPr>
            <w:tcW w:w="2650" w:type="dxa"/>
            <w:vAlign w:val="center"/>
            <w:tcPrChange w:id="39" w:author="June Wang" w:date="2024-05-13T19:03:14Z">
              <w:tcPr>
                <w:tcW w:w="2650" w:type="dxa"/>
                <w:vAlign w:val="center"/>
              </w:tcPr>
            </w:tcPrChange>
          </w:tcPr>
          <w:p>
            <w:pPr>
              <w:spacing w:line="240" w:lineRule="auto"/>
              <w:jc w:val="both"/>
              <w:rPr>
                <w:rFonts w:ascii="仿宋" w:hAnsi="仿宋" w:eastAsia="仿宋" w:cs="Courier New"/>
                <w:sz w:val="24"/>
              </w:rPr>
            </w:pPr>
            <w:r>
              <w:rPr>
                <w:rFonts w:hint="eastAsia" w:ascii="楷体" w:hAnsi="楷体" w:eastAsia="楷体"/>
                <w:szCs w:val="21"/>
              </w:rPr>
              <w:t>生产技术指导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40" w:author="June Wang" w:date="2024-05-13T19:03:14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trHeight w:val="408" w:hRule="atLeast"/>
          <w:jc w:val="center"/>
        </w:trPr>
        <w:tc>
          <w:tcPr>
            <w:tcW w:w="892" w:type="dxa"/>
            <w:vAlign w:val="center"/>
            <w:tcPrChange w:id="41" w:author="June Wang" w:date="2024-05-13T19:03:14Z">
              <w:tcPr>
                <w:tcW w:w="892" w:type="dxa"/>
                <w:vAlign w:val="center"/>
              </w:tcPr>
            </w:tcPrChange>
          </w:tcPr>
          <w:p>
            <w:pPr>
              <w:spacing w:line="240" w:lineRule="auto"/>
              <w:jc w:val="center"/>
            </w:pPr>
            <w:r>
              <w:rPr>
                <w:rFonts w:hint="eastAsia" w:ascii="楷体" w:hAnsi="楷体" w:eastAsia="楷体"/>
                <w:szCs w:val="21"/>
              </w:rPr>
              <w:t>张  静</w:t>
            </w:r>
          </w:p>
        </w:tc>
        <w:tc>
          <w:tcPr>
            <w:tcW w:w="760" w:type="dxa"/>
            <w:vAlign w:val="center"/>
            <w:tcPrChange w:id="42" w:author="June Wang" w:date="2024-05-13T19:03:14Z">
              <w:tcPr>
                <w:tcW w:w="760" w:type="dxa"/>
                <w:vAlign w:val="center"/>
              </w:tcPr>
            </w:tcPrChange>
          </w:tcPr>
          <w:p>
            <w:pPr>
              <w:spacing w:line="240" w:lineRule="auto"/>
              <w:jc w:val="center"/>
              <w:rPr>
                <w:rFonts w:ascii="仿宋" w:hAnsi="仿宋" w:eastAsia="仿宋" w:cs="Courier New"/>
                <w:sz w:val="24"/>
              </w:rPr>
            </w:pPr>
            <w:r>
              <w:rPr>
                <w:rFonts w:hint="eastAsia" w:ascii="楷体" w:hAnsi="楷体" w:eastAsia="楷体"/>
                <w:szCs w:val="21"/>
              </w:rPr>
              <w:t>女</w:t>
            </w:r>
          </w:p>
        </w:tc>
        <w:tc>
          <w:tcPr>
            <w:tcW w:w="1300" w:type="dxa"/>
            <w:vAlign w:val="center"/>
            <w:tcPrChange w:id="43" w:author="June Wang" w:date="2024-05-13T19:03:14Z">
              <w:tcPr>
                <w:tcW w:w="1300" w:type="dxa"/>
                <w:vAlign w:val="center"/>
              </w:tcPr>
            </w:tcPrChange>
          </w:tcPr>
          <w:p>
            <w:pPr>
              <w:spacing w:line="240" w:lineRule="auto"/>
              <w:jc w:val="center"/>
              <w:rPr>
                <w:rFonts w:ascii="仿宋" w:hAnsi="仿宋" w:eastAsia="仿宋" w:cs="Courier New"/>
                <w:sz w:val="24"/>
              </w:rPr>
            </w:pPr>
            <w:r>
              <w:rPr>
                <w:rFonts w:hint="eastAsia" w:ascii="楷体" w:hAnsi="楷体" w:eastAsia="楷体"/>
                <w:szCs w:val="21"/>
              </w:rPr>
              <w:t>副教授</w:t>
            </w:r>
          </w:p>
        </w:tc>
        <w:tc>
          <w:tcPr>
            <w:tcW w:w="2359" w:type="dxa"/>
            <w:vAlign w:val="center"/>
            <w:tcPrChange w:id="44" w:author="June Wang" w:date="2024-05-13T19:03:14Z">
              <w:tcPr>
                <w:tcW w:w="2359" w:type="dxa"/>
                <w:vAlign w:val="center"/>
              </w:tcPr>
            </w:tcPrChange>
          </w:tcPr>
          <w:p>
            <w:pPr>
              <w:spacing w:line="240" w:lineRule="auto"/>
              <w:jc w:val="both"/>
              <w:rPr>
                <w:rFonts w:ascii="仿宋" w:hAnsi="仿宋" w:eastAsia="仿宋" w:cs="Courier New"/>
                <w:sz w:val="24"/>
              </w:rPr>
            </w:pPr>
            <w:r>
              <w:rPr>
                <w:rFonts w:hint="eastAsia" w:ascii="楷体" w:hAnsi="楷体" w:eastAsia="楷体"/>
                <w:szCs w:val="21"/>
              </w:rPr>
              <w:t>山西农业大学园艺学院</w:t>
            </w:r>
          </w:p>
        </w:tc>
        <w:tc>
          <w:tcPr>
            <w:tcW w:w="2650" w:type="dxa"/>
            <w:vAlign w:val="center"/>
            <w:tcPrChange w:id="45" w:author="June Wang" w:date="2024-05-13T19:03:14Z">
              <w:tcPr>
                <w:tcW w:w="2650" w:type="dxa"/>
                <w:vAlign w:val="center"/>
              </w:tcPr>
            </w:tcPrChange>
          </w:tcPr>
          <w:p>
            <w:pPr>
              <w:spacing w:line="240" w:lineRule="auto"/>
              <w:jc w:val="both"/>
              <w:rPr>
                <w:rFonts w:ascii="仿宋" w:hAnsi="仿宋" w:eastAsia="仿宋" w:cs="Courier New"/>
                <w:sz w:val="24"/>
              </w:rPr>
            </w:pPr>
            <w:r>
              <w:rPr>
                <w:rFonts w:hint="eastAsia" w:ascii="楷体" w:hAnsi="楷体" w:eastAsia="楷体"/>
                <w:szCs w:val="21"/>
              </w:rPr>
              <w:t>基地调研、试验验证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46" w:author="June Wang" w:date="2024-05-13T19:03:14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trHeight w:val="408" w:hRule="atLeast"/>
          <w:jc w:val="center"/>
        </w:trPr>
        <w:tc>
          <w:tcPr>
            <w:tcW w:w="892" w:type="dxa"/>
            <w:vAlign w:val="center"/>
            <w:tcPrChange w:id="47" w:author="June Wang" w:date="2024-05-13T19:03:14Z">
              <w:tcPr>
                <w:tcW w:w="892" w:type="dxa"/>
                <w:vAlign w:val="center"/>
              </w:tcPr>
            </w:tcPrChange>
          </w:tcPr>
          <w:p>
            <w:pPr>
              <w:spacing w:line="240" w:lineRule="auto"/>
              <w:jc w:val="center"/>
            </w:pPr>
            <w:r>
              <w:rPr>
                <w:rFonts w:hint="eastAsia" w:ascii="楷体" w:hAnsi="楷体" w:eastAsia="楷体"/>
                <w:szCs w:val="21"/>
              </w:rPr>
              <w:t>石  玉</w:t>
            </w:r>
          </w:p>
        </w:tc>
        <w:tc>
          <w:tcPr>
            <w:tcW w:w="760" w:type="dxa"/>
            <w:vAlign w:val="center"/>
            <w:tcPrChange w:id="48" w:author="June Wang" w:date="2024-05-13T19:03:14Z">
              <w:tcPr>
                <w:tcW w:w="760" w:type="dxa"/>
                <w:vAlign w:val="center"/>
              </w:tcPr>
            </w:tcPrChange>
          </w:tcPr>
          <w:p>
            <w:pPr>
              <w:spacing w:line="240" w:lineRule="auto"/>
              <w:jc w:val="center"/>
              <w:rPr>
                <w:rFonts w:ascii="仿宋" w:hAnsi="仿宋" w:eastAsia="仿宋" w:cs="Courier New"/>
                <w:sz w:val="24"/>
              </w:rPr>
            </w:pPr>
            <w:r>
              <w:rPr>
                <w:rFonts w:hint="eastAsia" w:ascii="楷体" w:hAnsi="楷体" w:eastAsia="楷体"/>
                <w:szCs w:val="21"/>
              </w:rPr>
              <w:t>女</w:t>
            </w:r>
          </w:p>
        </w:tc>
        <w:tc>
          <w:tcPr>
            <w:tcW w:w="1300" w:type="dxa"/>
            <w:vAlign w:val="center"/>
            <w:tcPrChange w:id="49" w:author="June Wang" w:date="2024-05-13T19:03:14Z">
              <w:tcPr>
                <w:tcW w:w="1300" w:type="dxa"/>
                <w:vAlign w:val="center"/>
              </w:tcPr>
            </w:tcPrChange>
          </w:tcPr>
          <w:p>
            <w:pPr>
              <w:spacing w:line="240" w:lineRule="auto"/>
              <w:jc w:val="center"/>
              <w:rPr>
                <w:rFonts w:ascii="仿宋" w:hAnsi="仿宋" w:eastAsia="仿宋" w:cs="Courier New"/>
                <w:sz w:val="24"/>
              </w:rPr>
            </w:pPr>
            <w:r>
              <w:rPr>
                <w:rFonts w:hint="eastAsia" w:ascii="楷体" w:hAnsi="楷体" w:eastAsia="楷体"/>
                <w:szCs w:val="21"/>
              </w:rPr>
              <w:t>副教授</w:t>
            </w:r>
          </w:p>
        </w:tc>
        <w:tc>
          <w:tcPr>
            <w:tcW w:w="2359" w:type="dxa"/>
            <w:vAlign w:val="center"/>
            <w:tcPrChange w:id="50" w:author="June Wang" w:date="2024-05-13T19:03:14Z">
              <w:tcPr>
                <w:tcW w:w="2359" w:type="dxa"/>
                <w:vAlign w:val="center"/>
              </w:tcPr>
            </w:tcPrChange>
          </w:tcPr>
          <w:p>
            <w:pPr>
              <w:spacing w:line="240" w:lineRule="auto"/>
              <w:jc w:val="both"/>
              <w:rPr>
                <w:rFonts w:ascii="仿宋" w:hAnsi="仿宋" w:eastAsia="仿宋" w:cs="Courier New"/>
                <w:sz w:val="24"/>
              </w:rPr>
            </w:pPr>
            <w:r>
              <w:rPr>
                <w:rFonts w:hint="eastAsia" w:ascii="楷体" w:hAnsi="楷体" w:eastAsia="楷体"/>
                <w:szCs w:val="21"/>
              </w:rPr>
              <w:t>山西农业大学园艺学院</w:t>
            </w:r>
          </w:p>
        </w:tc>
        <w:tc>
          <w:tcPr>
            <w:tcW w:w="2650" w:type="dxa"/>
            <w:vAlign w:val="center"/>
            <w:tcPrChange w:id="51" w:author="June Wang" w:date="2024-05-13T19:03:14Z">
              <w:tcPr>
                <w:tcW w:w="2650" w:type="dxa"/>
                <w:vAlign w:val="center"/>
              </w:tcPr>
            </w:tcPrChange>
          </w:tcPr>
          <w:p>
            <w:pPr>
              <w:spacing w:line="240" w:lineRule="auto"/>
              <w:jc w:val="both"/>
              <w:rPr>
                <w:rFonts w:ascii="仿宋" w:hAnsi="仿宋" w:eastAsia="仿宋" w:cs="Courier New"/>
                <w:sz w:val="24"/>
              </w:rPr>
            </w:pPr>
            <w:r>
              <w:rPr>
                <w:rFonts w:hint="eastAsia" w:ascii="楷体" w:hAnsi="楷体" w:eastAsia="楷体"/>
                <w:szCs w:val="21"/>
              </w:rPr>
              <w:t>基地调研、试验验证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52" w:author="June Wang" w:date="2024-05-13T19:03:14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trHeight w:val="408" w:hRule="atLeast"/>
          <w:jc w:val="center"/>
        </w:trPr>
        <w:tc>
          <w:tcPr>
            <w:tcW w:w="892" w:type="dxa"/>
            <w:vAlign w:val="center"/>
            <w:tcPrChange w:id="53" w:author="June Wang" w:date="2024-05-13T19:03:14Z">
              <w:tcPr>
                <w:tcW w:w="892" w:type="dxa"/>
                <w:vAlign w:val="center"/>
              </w:tcPr>
            </w:tcPrChange>
          </w:tcPr>
          <w:p>
            <w:pPr>
              <w:spacing w:line="240" w:lineRule="auto"/>
              <w:jc w:val="center"/>
            </w:pPr>
            <w:r>
              <w:rPr>
                <w:rFonts w:hint="eastAsia" w:ascii="楷体" w:hAnsi="楷体" w:eastAsia="楷体"/>
                <w:szCs w:val="21"/>
              </w:rPr>
              <w:t>郑少文</w:t>
            </w:r>
          </w:p>
        </w:tc>
        <w:tc>
          <w:tcPr>
            <w:tcW w:w="760" w:type="dxa"/>
            <w:vAlign w:val="center"/>
            <w:tcPrChange w:id="54" w:author="June Wang" w:date="2024-05-13T19:03:14Z">
              <w:tcPr>
                <w:tcW w:w="760" w:type="dxa"/>
                <w:vAlign w:val="center"/>
              </w:tcPr>
            </w:tcPrChange>
          </w:tcPr>
          <w:p>
            <w:pPr>
              <w:spacing w:line="240" w:lineRule="auto"/>
              <w:jc w:val="center"/>
              <w:rPr>
                <w:rFonts w:ascii="仿宋" w:hAnsi="仿宋" w:eastAsia="仿宋" w:cs="Courier New"/>
                <w:sz w:val="24"/>
              </w:rPr>
            </w:pPr>
            <w:r>
              <w:rPr>
                <w:rFonts w:hint="eastAsia" w:ascii="楷体" w:hAnsi="楷体" w:eastAsia="楷体"/>
                <w:szCs w:val="21"/>
              </w:rPr>
              <w:t>男</w:t>
            </w:r>
          </w:p>
        </w:tc>
        <w:tc>
          <w:tcPr>
            <w:tcW w:w="1300" w:type="dxa"/>
            <w:vAlign w:val="center"/>
            <w:tcPrChange w:id="55" w:author="June Wang" w:date="2024-05-13T19:03:14Z">
              <w:tcPr>
                <w:tcW w:w="1300" w:type="dxa"/>
                <w:vAlign w:val="center"/>
              </w:tcPr>
            </w:tcPrChange>
          </w:tcPr>
          <w:p>
            <w:pPr>
              <w:spacing w:line="240" w:lineRule="auto"/>
              <w:jc w:val="center"/>
              <w:rPr>
                <w:rFonts w:ascii="仿宋" w:hAnsi="仿宋" w:eastAsia="仿宋" w:cs="Courier New"/>
                <w:sz w:val="24"/>
              </w:rPr>
            </w:pPr>
            <w:r>
              <w:rPr>
                <w:rFonts w:hint="eastAsia" w:ascii="楷体" w:hAnsi="楷体" w:eastAsia="楷体"/>
                <w:szCs w:val="21"/>
              </w:rPr>
              <w:t>副教授</w:t>
            </w:r>
          </w:p>
        </w:tc>
        <w:tc>
          <w:tcPr>
            <w:tcW w:w="2359" w:type="dxa"/>
            <w:vAlign w:val="center"/>
            <w:tcPrChange w:id="56" w:author="June Wang" w:date="2024-05-13T19:03:14Z">
              <w:tcPr>
                <w:tcW w:w="2359" w:type="dxa"/>
                <w:vAlign w:val="center"/>
              </w:tcPr>
            </w:tcPrChange>
          </w:tcPr>
          <w:p>
            <w:pPr>
              <w:spacing w:line="240" w:lineRule="auto"/>
              <w:jc w:val="both"/>
              <w:rPr>
                <w:rFonts w:ascii="仿宋" w:hAnsi="仿宋" w:eastAsia="仿宋" w:cs="Courier New"/>
                <w:sz w:val="24"/>
              </w:rPr>
            </w:pPr>
            <w:r>
              <w:rPr>
                <w:rFonts w:hint="eastAsia" w:ascii="楷体" w:hAnsi="楷体" w:eastAsia="楷体"/>
                <w:szCs w:val="21"/>
              </w:rPr>
              <w:t>山西农业大学园艺学院</w:t>
            </w:r>
          </w:p>
        </w:tc>
        <w:tc>
          <w:tcPr>
            <w:tcW w:w="2650" w:type="dxa"/>
            <w:vAlign w:val="center"/>
            <w:tcPrChange w:id="57" w:author="June Wang" w:date="2024-05-13T19:03:14Z">
              <w:tcPr>
                <w:tcW w:w="2650" w:type="dxa"/>
                <w:vAlign w:val="center"/>
              </w:tcPr>
            </w:tcPrChange>
          </w:tcPr>
          <w:p>
            <w:pPr>
              <w:spacing w:line="240" w:lineRule="auto"/>
              <w:jc w:val="both"/>
              <w:rPr>
                <w:rFonts w:ascii="仿宋" w:hAnsi="仿宋" w:eastAsia="仿宋" w:cs="Courier New"/>
                <w:sz w:val="24"/>
              </w:rPr>
            </w:pPr>
            <w:r>
              <w:rPr>
                <w:rFonts w:hint="eastAsia" w:ascii="楷体" w:hAnsi="楷体" w:eastAsia="楷体"/>
                <w:szCs w:val="21"/>
              </w:rPr>
              <w:t>基地调研、组织讨论等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58" w:author="June Wang" w:date="2024-05-13T19:03:14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trHeight w:val="408" w:hRule="atLeast"/>
          <w:jc w:val="center"/>
        </w:trPr>
        <w:tc>
          <w:tcPr>
            <w:tcW w:w="892" w:type="dxa"/>
            <w:vAlign w:val="center"/>
            <w:tcPrChange w:id="59" w:author="June Wang" w:date="2024-05-13T19:03:14Z">
              <w:tcPr>
                <w:tcW w:w="892" w:type="dxa"/>
                <w:vAlign w:val="center"/>
              </w:tcPr>
            </w:tcPrChange>
          </w:tcPr>
          <w:p>
            <w:pPr>
              <w:spacing w:line="240" w:lineRule="auto"/>
              <w:jc w:val="center"/>
            </w:pPr>
            <w:r>
              <w:rPr>
                <w:rFonts w:hint="eastAsia" w:ascii="楷体" w:hAnsi="楷体" w:eastAsia="楷体"/>
                <w:szCs w:val="21"/>
              </w:rPr>
              <w:t>邢国明</w:t>
            </w:r>
          </w:p>
        </w:tc>
        <w:tc>
          <w:tcPr>
            <w:tcW w:w="760" w:type="dxa"/>
            <w:vAlign w:val="center"/>
            <w:tcPrChange w:id="60" w:author="June Wang" w:date="2024-05-13T19:03:14Z">
              <w:tcPr>
                <w:tcW w:w="760" w:type="dxa"/>
                <w:vAlign w:val="center"/>
              </w:tcPr>
            </w:tcPrChange>
          </w:tcPr>
          <w:p>
            <w:pPr>
              <w:spacing w:line="240" w:lineRule="auto"/>
              <w:jc w:val="center"/>
              <w:rPr>
                <w:rFonts w:ascii="仿宋" w:hAnsi="仿宋" w:eastAsia="仿宋" w:cs="Courier New"/>
                <w:sz w:val="24"/>
              </w:rPr>
            </w:pPr>
            <w:r>
              <w:rPr>
                <w:rFonts w:hint="eastAsia" w:ascii="楷体" w:hAnsi="楷体" w:eastAsia="楷体"/>
                <w:szCs w:val="21"/>
              </w:rPr>
              <w:t>男</w:t>
            </w:r>
          </w:p>
        </w:tc>
        <w:tc>
          <w:tcPr>
            <w:tcW w:w="1300" w:type="dxa"/>
            <w:vAlign w:val="center"/>
            <w:tcPrChange w:id="61" w:author="June Wang" w:date="2024-05-13T19:03:14Z">
              <w:tcPr>
                <w:tcW w:w="1300" w:type="dxa"/>
                <w:vAlign w:val="center"/>
              </w:tcPr>
            </w:tcPrChange>
          </w:tcPr>
          <w:p>
            <w:pPr>
              <w:spacing w:line="240" w:lineRule="auto"/>
              <w:jc w:val="center"/>
              <w:rPr>
                <w:rFonts w:ascii="仿宋" w:hAnsi="仿宋" w:eastAsia="仿宋" w:cs="Courier New"/>
                <w:sz w:val="24"/>
              </w:rPr>
            </w:pPr>
            <w:r>
              <w:rPr>
                <w:rFonts w:hint="eastAsia" w:ascii="楷体" w:hAnsi="楷体" w:eastAsia="楷体"/>
                <w:szCs w:val="21"/>
              </w:rPr>
              <w:t>教  授</w:t>
            </w:r>
          </w:p>
        </w:tc>
        <w:tc>
          <w:tcPr>
            <w:tcW w:w="2359" w:type="dxa"/>
            <w:vAlign w:val="center"/>
            <w:tcPrChange w:id="62" w:author="June Wang" w:date="2024-05-13T19:03:14Z">
              <w:tcPr>
                <w:tcW w:w="2359" w:type="dxa"/>
                <w:vAlign w:val="center"/>
              </w:tcPr>
            </w:tcPrChange>
          </w:tcPr>
          <w:p>
            <w:pPr>
              <w:spacing w:line="240" w:lineRule="auto"/>
              <w:jc w:val="both"/>
              <w:rPr>
                <w:rFonts w:ascii="仿宋" w:hAnsi="仿宋" w:eastAsia="仿宋" w:cs="Courier New"/>
                <w:sz w:val="24"/>
              </w:rPr>
            </w:pPr>
            <w:r>
              <w:rPr>
                <w:rFonts w:hint="eastAsia" w:ascii="楷体" w:hAnsi="楷体" w:eastAsia="楷体"/>
                <w:szCs w:val="21"/>
              </w:rPr>
              <w:t>山西农业大学园艺学院</w:t>
            </w:r>
          </w:p>
        </w:tc>
        <w:tc>
          <w:tcPr>
            <w:tcW w:w="2650" w:type="dxa"/>
            <w:vAlign w:val="center"/>
            <w:tcPrChange w:id="63" w:author="June Wang" w:date="2024-05-13T19:03:14Z">
              <w:tcPr>
                <w:tcW w:w="2650" w:type="dxa"/>
                <w:vAlign w:val="center"/>
              </w:tcPr>
            </w:tcPrChange>
          </w:tcPr>
          <w:p>
            <w:pPr>
              <w:spacing w:line="240" w:lineRule="auto"/>
              <w:jc w:val="both"/>
              <w:rPr>
                <w:rFonts w:ascii="仿宋" w:hAnsi="仿宋" w:eastAsia="楷体" w:cs="Courier New"/>
                <w:sz w:val="24"/>
              </w:rPr>
            </w:pPr>
            <w:r>
              <w:rPr>
                <w:rFonts w:hint="eastAsia" w:ascii="楷体" w:hAnsi="楷体" w:eastAsia="楷体"/>
                <w:szCs w:val="21"/>
              </w:rPr>
              <w:t>技术顾问</w:t>
            </w:r>
          </w:p>
        </w:tc>
      </w:tr>
    </w:tbl>
    <w:p>
      <w:pPr>
        <w:spacing w:line="360" w:lineRule="auto"/>
        <w:ind w:firstLine="480" w:firstLineChars="200"/>
        <w:outlineLvl w:val="0"/>
        <w:rPr>
          <w:rFonts w:ascii="楷体" w:hAnsi="楷体" w:eastAsia="楷体" w:cs="Courier New"/>
          <w:sz w:val="28"/>
          <w:szCs w:val="28"/>
        </w:rPr>
      </w:pPr>
      <w:r>
        <w:rPr>
          <w:rFonts w:ascii="黑体" w:eastAsia="黑体"/>
          <w:sz w:val="24"/>
        </w:rPr>
        <w:t>二、</w:t>
      </w:r>
      <w:r>
        <w:rPr>
          <w:rFonts w:hint="eastAsia" w:ascii="黑体" w:eastAsia="黑体"/>
          <w:sz w:val="24"/>
        </w:rPr>
        <w:t>修</w:t>
      </w:r>
      <w:r>
        <w:rPr>
          <w:rFonts w:ascii="黑体" w:eastAsia="黑体"/>
          <w:sz w:val="24"/>
        </w:rPr>
        <w:t>订标准的必要性和意义</w:t>
      </w:r>
    </w:p>
    <w:p>
      <w:pPr>
        <w:spacing w:line="360" w:lineRule="auto"/>
        <w:ind w:firstLine="480" w:firstLineChars="200"/>
        <w:rPr>
          <w:rFonts w:eastAsia="仿宋_GB2312"/>
          <w:sz w:val="24"/>
        </w:rPr>
      </w:pPr>
      <w:r>
        <w:rPr>
          <w:rFonts w:hint="eastAsia" w:eastAsia="仿宋_GB2312"/>
          <w:sz w:val="24"/>
        </w:rPr>
        <w:t>为全面贯彻落实党的二十大精神，2023年“中央一号文件”对发展现代设施农业作出部署，要求加快发展现代设施农业，实施设施农业现代化提升行动。立足于此大背景下，山西省以习近平新时代中国特色社会主义思想为指引，深入贯彻党的二十大精神和习近平总书记考察调研山西重要指示精神，牢固树立大食物观，全面落实省委省政府大力推进设施农业发展决策部署，实施农业“特”“优”战略，以适应国内国际双循环驱动和新消费需求、推进设施农业高质量发展为目标，立足资源和产业优势，推动设施农业集群化、园区化、智能化发展，打造智能、集约、高效、安全的现代设施农业产业体系，形成以设施农业为引领的山西中高端特优农业发展的新格局，蹚出一条具有山西区域优势、产业特色、产品特点和农民增收的新路子，助推山西农业的转型升级。山西省先后出台了《山西省“十四五”设施农业发展规划》《关于发展现代设施农业的指导意见》《设施农业现代化提升行动实施方案（2023-2025年）》等政策文件，提出“5个1工程”（聚焦现代设施园艺、设施畜牧、设施渔业、仓储冷链物流和粮食烘干设施五大领域），深入实施设施农业现代化提升行动。设施蔬菜作为设施</w:t>
      </w:r>
      <w:r>
        <w:rPr>
          <w:rFonts w:hint="eastAsia" w:eastAsia="仿宋_GB2312"/>
          <w:sz w:val="24"/>
          <w:lang w:val="en-US" w:eastAsia="zh-CN"/>
        </w:rPr>
        <w:t>农业</w:t>
      </w:r>
      <w:r>
        <w:rPr>
          <w:rFonts w:hint="eastAsia" w:eastAsia="仿宋_GB2312"/>
          <w:sz w:val="24"/>
        </w:rPr>
        <w:t>最重要的组成部分，</w:t>
      </w:r>
      <w:r>
        <w:rPr>
          <w:rFonts w:hint="eastAsia" w:eastAsia="仿宋_GB2312"/>
          <w:sz w:val="24"/>
          <w:lang w:val="en-US" w:eastAsia="zh-CN"/>
        </w:rPr>
        <w:t>具有明显优势</w:t>
      </w:r>
      <w:r>
        <w:rPr>
          <w:rFonts w:hint="eastAsia" w:eastAsia="仿宋_GB2312"/>
          <w:sz w:val="24"/>
        </w:rPr>
        <w:t>。</w:t>
      </w:r>
    </w:p>
    <w:p>
      <w:pPr>
        <w:spacing w:line="360" w:lineRule="auto"/>
        <w:ind w:firstLine="480" w:firstLineChars="200"/>
        <w:rPr>
          <w:rFonts w:eastAsia="仿宋_GB2312"/>
          <w:sz w:val="24"/>
        </w:rPr>
      </w:pPr>
      <w:r>
        <w:rPr>
          <w:rFonts w:hint="eastAsia" w:eastAsia="仿宋_GB2312"/>
          <w:sz w:val="24"/>
        </w:rPr>
        <w:t>生菜作为最常见的绿叶类蔬菜之一，</w:t>
      </w:r>
      <w:r>
        <w:rPr>
          <w:rFonts w:hint="eastAsia" w:eastAsia="仿宋_GB2312"/>
          <w:sz w:val="24"/>
          <w:lang w:val="en-US" w:eastAsia="zh-CN"/>
        </w:rPr>
        <w:t>因其富含</w:t>
      </w:r>
      <w:r>
        <w:rPr>
          <w:rFonts w:hint="eastAsia" w:eastAsia="仿宋_GB2312"/>
          <w:sz w:val="24"/>
        </w:rPr>
        <w:t>丰富</w:t>
      </w:r>
      <w:r>
        <w:rPr>
          <w:rFonts w:hint="eastAsia" w:eastAsia="仿宋_GB2312"/>
          <w:sz w:val="24"/>
          <w:lang w:val="en-US" w:eastAsia="zh-CN"/>
        </w:rPr>
        <w:t>的</w:t>
      </w:r>
      <w:r>
        <w:rPr>
          <w:rFonts w:hint="eastAsia" w:eastAsia="仿宋_GB2312"/>
          <w:sz w:val="24"/>
        </w:rPr>
        <w:t>营养</w:t>
      </w:r>
      <w:r>
        <w:rPr>
          <w:rFonts w:hint="eastAsia" w:eastAsia="仿宋_GB2312"/>
          <w:sz w:val="24"/>
          <w:lang w:eastAsia="zh-CN"/>
        </w:rPr>
        <w:t>（</w:t>
      </w:r>
      <w:r>
        <w:rPr>
          <w:rFonts w:hint="eastAsia" w:eastAsia="仿宋_GB2312"/>
          <w:sz w:val="24"/>
        </w:rPr>
        <w:t>类胡萝卜素、硫胺素、核黄素</w:t>
      </w:r>
      <w:r>
        <w:rPr>
          <w:rFonts w:hint="eastAsia" w:eastAsia="仿宋_GB2312"/>
          <w:sz w:val="24"/>
          <w:lang w:val="en-US" w:eastAsia="zh-CN"/>
        </w:rPr>
        <w:t>等</w:t>
      </w:r>
      <w:r>
        <w:rPr>
          <w:rFonts w:hint="eastAsia" w:eastAsia="仿宋_GB2312"/>
          <w:sz w:val="24"/>
          <w:lang w:eastAsia="zh-CN"/>
        </w:rPr>
        <w:t>）</w:t>
      </w:r>
      <w:r>
        <w:rPr>
          <w:rFonts w:hint="eastAsia" w:eastAsia="仿宋_GB2312"/>
          <w:sz w:val="24"/>
        </w:rPr>
        <w:t>，</w:t>
      </w:r>
      <w:r>
        <w:rPr>
          <w:rFonts w:hint="eastAsia" w:eastAsia="仿宋_GB2312"/>
          <w:sz w:val="24"/>
          <w:lang w:val="en-US" w:eastAsia="zh-CN"/>
        </w:rPr>
        <w:t>深受人们的喜爱，具有广阔的市场前景。然而，</w:t>
      </w:r>
      <w:r>
        <w:rPr>
          <w:rFonts w:hint="eastAsia" w:eastAsia="仿宋_GB2312"/>
          <w:sz w:val="24"/>
        </w:rPr>
        <w:t>在连年的生产中由于一些落后的栽培模式引起产量低、品质差等问题，</w:t>
      </w:r>
      <w:r>
        <w:rPr>
          <w:rFonts w:hint="eastAsia" w:eastAsia="仿宋_GB2312"/>
          <w:sz w:val="24"/>
          <w:lang w:val="en-US" w:eastAsia="zh-CN"/>
        </w:rPr>
        <w:t>尤其是在设施</w:t>
      </w:r>
      <w:r>
        <w:rPr>
          <w:rFonts w:hint="eastAsia" w:eastAsia="仿宋_GB2312"/>
          <w:sz w:val="24"/>
        </w:rPr>
        <w:t>栽培中，由于CO</w:t>
      </w:r>
      <w:r>
        <w:rPr>
          <w:rFonts w:hint="eastAsia" w:eastAsia="仿宋_GB2312"/>
          <w:sz w:val="24"/>
          <w:vertAlign w:val="subscript"/>
        </w:rPr>
        <w:t>2</w:t>
      </w:r>
      <w:r>
        <w:rPr>
          <w:rFonts w:hint="eastAsia" w:eastAsia="仿宋_GB2312"/>
          <w:sz w:val="24"/>
          <w:lang w:val="en-US" w:eastAsia="zh-CN"/>
        </w:rPr>
        <w:t>不足</w:t>
      </w:r>
      <w:r>
        <w:rPr>
          <w:rFonts w:hint="eastAsia" w:eastAsia="仿宋_GB2312"/>
          <w:sz w:val="24"/>
        </w:rPr>
        <w:t>造成</w:t>
      </w:r>
      <w:r>
        <w:rPr>
          <w:rFonts w:hint="eastAsia" w:eastAsia="仿宋_GB2312"/>
          <w:sz w:val="24"/>
          <w:lang w:val="en-US" w:eastAsia="zh-CN"/>
        </w:rPr>
        <w:t>生菜</w:t>
      </w:r>
      <w:r>
        <w:rPr>
          <w:rFonts w:hint="eastAsia" w:eastAsia="仿宋_GB2312"/>
          <w:sz w:val="24"/>
        </w:rPr>
        <w:t>品质和产量下降，</w:t>
      </w:r>
      <w:r>
        <w:rPr>
          <w:rFonts w:hint="eastAsia" w:eastAsia="仿宋_GB2312"/>
          <w:sz w:val="24"/>
          <w:lang w:val="en-US" w:eastAsia="zh-CN"/>
        </w:rPr>
        <w:t>难以满足人民群众对高品质蔬菜的需求，</w:t>
      </w:r>
      <w:r>
        <w:rPr>
          <w:rFonts w:hint="eastAsia" w:eastAsia="仿宋_GB2312"/>
          <w:sz w:val="24"/>
        </w:rPr>
        <w:t>这一系列问题引起越来越多关注</w:t>
      </w:r>
      <w:r>
        <w:rPr>
          <w:rFonts w:hint="eastAsia" w:eastAsia="仿宋_GB2312"/>
          <w:sz w:val="24"/>
          <w:lang w:val="en-US" w:eastAsia="zh-CN"/>
        </w:rPr>
        <w:t>。</w:t>
      </w:r>
      <w:r>
        <w:rPr>
          <w:rFonts w:hint="default" w:ascii="Times New Roman" w:hAnsi="Times New Roman" w:eastAsia="仿宋_GB2312" w:cs="Times New Roman"/>
          <w:sz w:val="24"/>
        </w:rPr>
        <w:t>CO</w:t>
      </w:r>
      <w:r>
        <w:rPr>
          <w:rFonts w:hint="default" w:ascii="Times New Roman" w:hAnsi="Times New Roman" w:eastAsia="仿宋_GB2312" w:cs="Times New Roman"/>
          <w:sz w:val="24"/>
          <w:vertAlign w:val="subscript"/>
        </w:rPr>
        <w:t>2</w:t>
      </w:r>
      <w:r>
        <w:rPr>
          <w:rFonts w:hint="eastAsia" w:ascii="仿宋_GB2312" w:hAnsi="仿宋" w:eastAsia="仿宋_GB2312"/>
          <w:sz w:val="24"/>
        </w:rPr>
        <w:t>亏缺会抑制蔬菜光合作用，进而降低蔬菜产量和品质。反之，</w:t>
      </w:r>
      <w:r>
        <w:rPr>
          <w:rFonts w:hint="default" w:ascii="Times New Roman" w:hAnsi="Times New Roman" w:eastAsia="仿宋_GB2312" w:cs="Times New Roman"/>
          <w:sz w:val="24"/>
        </w:rPr>
        <w:t>CO</w:t>
      </w:r>
      <w:r>
        <w:rPr>
          <w:rFonts w:hint="default" w:ascii="Times New Roman" w:hAnsi="Times New Roman" w:eastAsia="仿宋_GB2312" w:cs="Times New Roman"/>
          <w:sz w:val="24"/>
          <w:vertAlign w:val="subscript"/>
        </w:rPr>
        <w:t>2</w:t>
      </w:r>
      <w:r>
        <w:rPr>
          <w:rFonts w:hint="eastAsia" w:ascii="仿宋_GB2312" w:hAnsi="仿宋" w:eastAsia="仿宋_GB2312"/>
          <w:sz w:val="24"/>
        </w:rPr>
        <w:t>加富会较大程度地提高</w:t>
      </w:r>
      <w:r>
        <w:rPr>
          <w:rFonts w:hint="eastAsia" w:ascii="仿宋_GB2312" w:hAnsi="仿宋" w:eastAsia="仿宋_GB2312"/>
          <w:sz w:val="24"/>
          <w:lang w:val="en-US" w:eastAsia="zh-CN"/>
        </w:rPr>
        <w:t>蔬菜</w:t>
      </w:r>
      <w:r>
        <w:rPr>
          <w:rFonts w:hint="eastAsia" w:ascii="仿宋_GB2312" w:hAnsi="仿宋" w:eastAsia="仿宋_GB2312"/>
          <w:sz w:val="24"/>
        </w:rPr>
        <w:t>的品质</w:t>
      </w:r>
      <w:r>
        <w:rPr>
          <w:rFonts w:hint="eastAsia" w:ascii="仿宋_GB2312" w:hAnsi="仿宋" w:eastAsia="仿宋_GB2312"/>
          <w:sz w:val="24"/>
          <w:lang w:val="en-US" w:eastAsia="zh-CN"/>
        </w:rPr>
        <w:t>和</w:t>
      </w:r>
      <w:r>
        <w:rPr>
          <w:rFonts w:hint="eastAsia" w:ascii="仿宋_GB2312" w:hAnsi="仿宋" w:eastAsia="仿宋_GB2312"/>
          <w:sz w:val="24"/>
        </w:rPr>
        <w:t>产量。</w:t>
      </w:r>
      <w:r>
        <w:rPr>
          <w:rFonts w:hint="eastAsia" w:eastAsia="仿宋_GB2312"/>
          <w:sz w:val="24"/>
          <w:lang w:val="en-US" w:eastAsia="zh-CN"/>
        </w:rPr>
        <w:t>因此，如何合理利用</w:t>
      </w:r>
      <w:r>
        <w:rPr>
          <w:rFonts w:hint="eastAsia" w:eastAsia="仿宋_GB2312"/>
          <w:sz w:val="24"/>
        </w:rPr>
        <w:t>CO</w:t>
      </w:r>
      <w:r>
        <w:rPr>
          <w:rFonts w:hint="eastAsia" w:eastAsia="仿宋_GB2312"/>
          <w:sz w:val="24"/>
          <w:vertAlign w:val="subscript"/>
        </w:rPr>
        <w:t>2</w:t>
      </w:r>
      <w:r>
        <w:rPr>
          <w:rFonts w:hint="eastAsia" w:eastAsia="仿宋_GB2312"/>
          <w:sz w:val="24"/>
          <w:vertAlign w:val="baseline"/>
          <w:lang w:val="en-US" w:eastAsia="zh-CN"/>
        </w:rPr>
        <w:t>成为设施蔬菜栽培的热点问题</w:t>
      </w:r>
      <w:r>
        <w:rPr>
          <w:rFonts w:hint="eastAsia" w:eastAsia="仿宋_GB2312"/>
          <w:sz w:val="24"/>
        </w:rPr>
        <w:t>。目前</w:t>
      </w:r>
      <w:r>
        <w:rPr>
          <w:rFonts w:hint="eastAsia" w:eastAsia="仿宋_GB2312"/>
          <w:sz w:val="24"/>
          <w:lang w:eastAsia="zh-CN"/>
        </w:rPr>
        <w:t>，</w:t>
      </w:r>
      <w:r>
        <w:rPr>
          <w:rFonts w:hint="eastAsia" w:eastAsia="仿宋_GB2312"/>
          <w:sz w:val="24"/>
        </w:rPr>
        <w:t>关于生菜栽培技术的国家或行业标准和规范较少，只有个别省市发布了地方标准</w:t>
      </w:r>
      <w:r>
        <w:rPr>
          <w:rFonts w:hint="eastAsia" w:eastAsia="仿宋_GB2312"/>
          <w:sz w:val="24"/>
          <w:lang w:eastAsia="zh-CN"/>
        </w:rPr>
        <w:t>，</w:t>
      </w:r>
      <w:r>
        <w:rPr>
          <w:rFonts w:hint="eastAsia" w:eastAsia="仿宋_GB2312"/>
          <w:sz w:val="24"/>
          <w:lang w:val="en-US" w:eastAsia="zh-CN"/>
        </w:rPr>
        <w:t>而</w:t>
      </w:r>
      <w:r>
        <w:rPr>
          <w:rFonts w:hint="eastAsia" w:eastAsia="仿宋_GB2312"/>
          <w:sz w:val="24"/>
        </w:rPr>
        <w:t>山西省发布的地方标准DB14/T 1075</w:t>
      </w:r>
      <w:r>
        <w:rPr>
          <w:rFonts w:hint="eastAsia" w:eastAsia="仿宋_GB2312"/>
          <w:sz w:val="24"/>
          <w:lang w:val="en-US" w:eastAsia="zh-CN"/>
        </w:rPr>
        <w:t>-2015</w:t>
      </w:r>
      <w:del w:id="64" w:author="June Wang" w:date="2024-05-13T19:06:08Z">
        <w:r>
          <w:rPr>
            <w:rFonts w:hint="eastAsia" w:eastAsia="仿宋_GB2312"/>
            <w:sz w:val="24"/>
            <w:lang w:val="en-US" w:eastAsia="zh-CN"/>
          </w:rPr>
          <w:delText xml:space="preserve"> </w:delText>
        </w:r>
      </w:del>
      <w:r>
        <w:rPr>
          <w:rFonts w:hint="eastAsia" w:eastAsia="仿宋_GB2312"/>
          <w:sz w:val="24"/>
        </w:rPr>
        <w:t>无公害设施生菜的生产技术已废止。因此，修订日光温室生菜固碳</w:t>
      </w:r>
      <w:r>
        <w:rPr>
          <w:rFonts w:hint="eastAsia" w:eastAsia="仿宋_GB2312"/>
          <w:sz w:val="24"/>
          <w:lang w:val="en-US" w:eastAsia="zh-CN"/>
        </w:rPr>
        <w:t>生产</w:t>
      </w:r>
      <w:r>
        <w:rPr>
          <w:rFonts w:hint="eastAsia" w:eastAsia="仿宋_GB2312"/>
          <w:sz w:val="24"/>
        </w:rPr>
        <w:t>技术对于实现生菜</w:t>
      </w:r>
      <w:r>
        <w:rPr>
          <w:rFonts w:hint="eastAsia" w:eastAsia="仿宋_GB2312"/>
          <w:sz w:val="24"/>
          <w:lang w:val="en-US" w:eastAsia="zh-CN"/>
        </w:rPr>
        <w:t>周年化和</w:t>
      </w:r>
      <w:r>
        <w:rPr>
          <w:rFonts w:hint="eastAsia" w:eastAsia="仿宋_GB2312"/>
          <w:sz w:val="24"/>
        </w:rPr>
        <w:t>标准化栽培具有重要意义。</w:t>
      </w:r>
    </w:p>
    <w:p>
      <w:pPr>
        <w:spacing w:line="360" w:lineRule="auto"/>
        <w:ind w:firstLine="480" w:firstLineChars="200"/>
        <w:outlineLvl w:val="0"/>
        <w:rPr>
          <w:rFonts w:ascii="黑体" w:eastAsia="黑体"/>
          <w:sz w:val="24"/>
        </w:rPr>
      </w:pPr>
      <w:r>
        <w:rPr>
          <w:rFonts w:ascii="黑体" w:eastAsia="黑体"/>
          <w:sz w:val="24"/>
        </w:rPr>
        <w:t>三、主要</w:t>
      </w:r>
      <w:r>
        <w:rPr>
          <w:rFonts w:hint="eastAsia" w:ascii="黑体" w:eastAsia="黑体"/>
          <w:sz w:val="24"/>
        </w:rPr>
        <w:t>修订</w:t>
      </w:r>
      <w:r>
        <w:rPr>
          <w:rFonts w:ascii="黑体" w:eastAsia="黑体"/>
          <w:sz w:val="24"/>
        </w:rPr>
        <w:t>工作过程</w:t>
      </w:r>
    </w:p>
    <w:p>
      <w:pPr>
        <w:spacing w:line="360" w:lineRule="auto"/>
        <w:ind w:firstLine="481" w:firstLineChars="200"/>
        <w:rPr>
          <w:rFonts w:eastAsia="仿宋_GB2312"/>
          <w:b/>
          <w:bCs/>
          <w:sz w:val="24"/>
        </w:rPr>
      </w:pPr>
      <w:r>
        <w:rPr>
          <w:rFonts w:hint="eastAsia" w:eastAsia="仿宋_GB2312"/>
          <w:b/>
          <w:bCs/>
          <w:sz w:val="24"/>
        </w:rPr>
        <w:t>1. 成立标准修订工作组</w:t>
      </w:r>
    </w:p>
    <w:p>
      <w:pPr>
        <w:spacing w:line="360" w:lineRule="auto"/>
        <w:ind w:firstLine="480" w:firstLineChars="200"/>
        <w:rPr>
          <w:rFonts w:eastAsia="仿宋_GB2312"/>
          <w:bCs/>
          <w:sz w:val="24"/>
        </w:rPr>
      </w:pPr>
      <w:r>
        <w:rPr>
          <w:rFonts w:hint="eastAsia" w:eastAsia="仿宋_GB2312"/>
          <w:bCs/>
          <w:sz w:val="24"/>
        </w:rPr>
        <w:t>2023年7月接到标准修订任务后，积极组织专业技术骨干成立《设施蔬菜固碳生产技术规程  日光温室生菜》标准修订工作组。本工作组成员长期从事设施蔬菜栽培教学与科研工作，具有扎实的理论知识和丰富的栽培经验，并熟悉标准制定的相关要求。工作组成立后，秉承科学规范、客观公正、实事求是、认真负责的指导思想，在负责人带领下，从制定标准的科学性、先进性和可操作性等原则出发，认真学习GB/T 1.1-2020 《标准化工作导则 第1部分：标准化文件的结构和起草规则》和相关的国家标准与地方标准，制定工作计划，进行成员分工，共同完成本标准的修订工作。标准修订工作组主要人员于2023年7月27日参加了山西省农业标准化技术委员会组织的农业地方标准专题技术培训，学习地方标准修订方法及技术要点。</w:t>
      </w:r>
    </w:p>
    <w:p>
      <w:pPr>
        <w:spacing w:line="360" w:lineRule="auto"/>
        <w:ind w:firstLine="481" w:firstLineChars="200"/>
        <w:rPr>
          <w:rFonts w:eastAsia="仿宋_GB2312"/>
          <w:b/>
          <w:bCs/>
          <w:sz w:val="24"/>
        </w:rPr>
      </w:pPr>
      <w:r>
        <w:rPr>
          <w:rFonts w:hint="eastAsia" w:eastAsia="仿宋_GB2312"/>
          <w:b/>
          <w:bCs/>
          <w:sz w:val="24"/>
        </w:rPr>
        <w:t>2. 调研考察</w:t>
      </w:r>
    </w:p>
    <w:p>
      <w:pPr>
        <w:spacing w:line="360" w:lineRule="auto"/>
        <w:ind w:firstLine="480" w:firstLineChars="200"/>
        <w:rPr>
          <w:rFonts w:eastAsia="仿宋_GB2312"/>
          <w:bCs/>
          <w:sz w:val="24"/>
        </w:rPr>
      </w:pPr>
      <w:r>
        <w:rPr>
          <w:rFonts w:hint="eastAsia" w:eastAsia="仿宋_GB2312"/>
          <w:bCs/>
          <w:sz w:val="24"/>
        </w:rPr>
        <w:t>为了解设施生菜在山西省的生产现状，标准修订工作组成员先后赴运城、晋城、晋中、忻州等多个地区的设施生菜生产现状进行实地调研考察，广泛听取相关农业部门、种植公司和当地农户的意见与建议，完善日光温室生菜固碳生产关键技术。</w:t>
      </w:r>
    </w:p>
    <w:p>
      <w:pPr>
        <w:spacing w:line="360" w:lineRule="auto"/>
        <w:ind w:firstLine="481" w:firstLineChars="200"/>
        <w:rPr>
          <w:rFonts w:eastAsia="仿宋_GB2312"/>
          <w:b/>
          <w:bCs/>
          <w:sz w:val="24"/>
        </w:rPr>
      </w:pPr>
      <w:r>
        <w:rPr>
          <w:rFonts w:hint="eastAsia" w:eastAsia="仿宋_GB2312"/>
          <w:b/>
          <w:bCs/>
          <w:sz w:val="24"/>
        </w:rPr>
        <w:t>3. 收集资料</w:t>
      </w:r>
    </w:p>
    <w:p>
      <w:pPr>
        <w:autoSpaceDE w:val="0"/>
        <w:autoSpaceDN w:val="0"/>
        <w:adjustRightInd w:val="0"/>
        <w:spacing w:line="360" w:lineRule="auto"/>
        <w:ind w:firstLine="480" w:firstLineChars="200"/>
        <w:jc w:val="left"/>
        <w:rPr>
          <w:rFonts w:hint="eastAsia" w:eastAsia="仿宋_GB2312"/>
          <w:b w:val="0"/>
          <w:bCs/>
          <w:sz w:val="24"/>
          <w:lang w:eastAsia="zh-CN"/>
        </w:rPr>
      </w:pPr>
      <w:r>
        <w:rPr>
          <w:rFonts w:hint="eastAsia" w:eastAsia="仿宋_GB2312"/>
          <w:b w:val="0"/>
          <w:bCs/>
          <w:sz w:val="24"/>
        </w:rPr>
        <w:t>标准修订工作组在调研过程中，了解日光温室</w:t>
      </w:r>
      <w:r>
        <w:rPr>
          <w:rFonts w:hint="eastAsia" w:eastAsia="仿宋_GB2312"/>
          <w:b w:val="0"/>
          <w:bCs/>
          <w:sz w:val="24"/>
          <w:lang w:val="en-US" w:eastAsia="zh-CN"/>
        </w:rPr>
        <w:t>生菜</w:t>
      </w:r>
      <w:r>
        <w:rPr>
          <w:rFonts w:hint="eastAsia" w:eastAsia="仿宋_GB2312"/>
          <w:b w:val="0"/>
          <w:bCs/>
          <w:sz w:val="24"/>
        </w:rPr>
        <w:t>固碳栽培过程中各项技术需求情况，收集有关日光温室</w:t>
      </w:r>
      <w:r>
        <w:rPr>
          <w:rFonts w:hint="eastAsia" w:eastAsia="仿宋_GB2312"/>
          <w:b w:val="0"/>
          <w:bCs/>
          <w:sz w:val="24"/>
          <w:lang w:val="en-US" w:eastAsia="zh-CN"/>
        </w:rPr>
        <w:t>生菜</w:t>
      </w:r>
      <w:r>
        <w:rPr>
          <w:rFonts w:hint="eastAsia" w:eastAsia="仿宋_GB2312"/>
          <w:b w:val="0"/>
          <w:bCs/>
          <w:sz w:val="24"/>
        </w:rPr>
        <w:t>栽培中关于品种选择、定植</w:t>
      </w:r>
      <w:r>
        <w:rPr>
          <w:rFonts w:hint="eastAsia" w:eastAsia="仿宋_GB2312"/>
          <w:b w:val="0"/>
          <w:bCs/>
          <w:sz w:val="24"/>
          <w:lang w:val="en-US" w:eastAsia="zh-CN"/>
        </w:rPr>
        <w:t>技术</w:t>
      </w:r>
      <w:r>
        <w:rPr>
          <w:rFonts w:hint="eastAsia" w:eastAsia="仿宋_GB2312"/>
          <w:b w:val="0"/>
          <w:bCs/>
          <w:sz w:val="24"/>
        </w:rPr>
        <w:t>、环境调控与CO</w:t>
      </w:r>
      <w:r>
        <w:rPr>
          <w:rFonts w:hint="eastAsia" w:eastAsia="仿宋_GB2312"/>
          <w:b w:val="0"/>
          <w:bCs/>
          <w:sz w:val="24"/>
          <w:vertAlign w:val="subscript"/>
        </w:rPr>
        <w:t>2</w:t>
      </w:r>
      <w:r>
        <w:rPr>
          <w:rFonts w:hint="eastAsia" w:eastAsia="仿宋_GB2312"/>
          <w:b w:val="0"/>
          <w:bCs/>
          <w:sz w:val="24"/>
        </w:rPr>
        <w:t>施肥等国家、行业或地方标准。结合山西省气候条件，在项目组已取得的相关试验数据基础上，于2023年8月形成规程修订方案</w:t>
      </w:r>
      <w:r>
        <w:rPr>
          <w:rFonts w:hint="eastAsia" w:eastAsia="仿宋_GB2312"/>
          <w:b w:val="0"/>
          <w:bCs/>
          <w:sz w:val="24"/>
          <w:lang w:eastAsia="zh-CN"/>
        </w:rPr>
        <w:t>。</w:t>
      </w:r>
    </w:p>
    <w:p>
      <w:pPr>
        <w:spacing w:line="360" w:lineRule="auto"/>
        <w:ind w:firstLine="481" w:firstLineChars="200"/>
        <w:rPr>
          <w:rFonts w:eastAsia="仿宋_GB2312"/>
          <w:b/>
          <w:bCs/>
          <w:sz w:val="24"/>
        </w:rPr>
      </w:pPr>
      <w:r>
        <w:rPr>
          <w:rFonts w:hint="eastAsia" w:eastAsia="仿宋_GB2312"/>
          <w:b/>
          <w:bCs/>
          <w:sz w:val="24"/>
        </w:rPr>
        <w:t>4. 修订文本</w:t>
      </w:r>
    </w:p>
    <w:p>
      <w:pPr>
        <w:spacing w:line="360" w:lineRule="auto"/>
        <w:ind w:firstLine="480" w:firstLineChars="200"/>
        <w:rPr>
          <w:rFonts w:hint="eastAsia" w:eastAsia="仿宋_GB2312"/>
          <w:bCs/>
          <w:sz w:val="24"/>
        </w:rPr>
      </w:pPr>
      <w:r>
        <w:rPr>
          <w:rFonts w:hint="eastAsia" w:eastAsia="仿宋_GB2312"/>
          <w:bCs/>
          <w:sz w:val="24"/>
        </w:rPr>
        <w:t>2024年1月</w:t>
      </w:r>
      <w:r>
        <w:rPr>
          <w:rFonts w:hint="eastAsia" w:eastAsia="仿宋_GB2312"/>
          <w:bCs/>
          <w:sz w:val="24"/>
          <w:lang w:eastAsia="zh-CN"/>
        </w:rPr>
        <w:t>，</w:t>
      </w:r>
      <w:r>
        <w:rPr>
          <w:rFonts w:hint="eastAsia" w:eastAsia="仿宋_GB2312"/>
          <w:bCs/>
          <w:sz w:val="24"/>
        </w:rPr>
        <w:t>标准修订工作组完成《设施蔬菜固碳生产技术规程  日光温室</w:t>
      </w:r>
      <w:r>
        <w:rPr>
          <w:rFonts w:hint="eastAsia" w:eastAsia="仿宋_GB2312"/>
          <w:bCs/>
          <w:sz w:val="24"/>
          <w:lang w:val="en-US" w:eastAsia="zh-CN"/>
        </w:rPr>
        <w:t>生菜</w:t>
      </w:r>
      <w:r>
        <w:rPr>
          <w:rFonts w:hint="eastAsia" w:eastAsia="仿宋_GB2312"/>
          <w:bCs/>
          <w:sz w:val="24"/>
        </w:rPr>
        <w:t>》修订初稿和编制说明，并将修订初稿发送至山西省园艺产业发展中心、山西省运城市新绛县蔬菜发展中心、山西省忻州市忻府区蔬菜技术服务中心、山西省蔬菜产业技术体系、山西省晋城市泽州县蔬菜事业服务中心、太谷县卓越农人农业有限公司等单位同行、专家、技术人员征求意见，修改完善后形成</w:t>
      </w:r>
      <w:r>
        <w:rPr>
          <w:rFonts w:hint="eastAsia" w:eastAsia="仿宋_GB2312"/>
          <w:bCs/>
          <w:sz w:val="24"/>
          <w:lang w:val="en-US" w:eastAsia="zh-CN"/>
        </w:rPr>
        <w:t>修订</w:t>
      </w:r>
      <w:r>
        <w:rPr>
          <w:rFonts w:hint="eastAsia" w:eastAsia="仿宋_GB2312"/>
          <w:bCs/>
          <w:sz w:val="24"/>
        </w:rPr>
        <w:t>稿。</w:t>
      </w:r>
    </w:p>
    <w:p>
      <w:pPr>
        <w:spacing w:line="360" w:lineRule="auto"/>
        <w:ind w:firstLine="481" w:firstLineChars="200"/>
        <w:rPr>
          <w:rFonts w:eastAsia="仿宋_GB2312"/>
          <w:b/>
          <w:bCs/>
          <w:sz w:val="24"/>
        </w:rPr>
      </w:pPr>
      <w:r>
        <w:rPr>
          <w:rFonts w:hint="eastAsia" w:eastAsia="仿宋_GB2312"/>
          <w:b/>
          <w:bCs/>
          <w:sz w:val="24"/>
        </w:rPr>
        <w:t>5. 技术评审</w:t>
      </w:r>
    </w:p>
    <w:p>
      <w:pPr>
        <w:spacing w:line="360" w:lineRule="auto"/>
        <w:ind w:firstLine="480" w:firstLineChars="200"/>
        <w:rPr>
          <w:rFonts w:hint="default" w:eastAsia="仿宋_GB2312"/>
          <w:bCs/>
          <w:sz w:val="24"/>
          <w:lang w:val="en-US"/>
        </w:rPr>
      </w:pPr>
      <w:r>
        <w:rPr>
          <w:rFonts w:hint="eastAsia" w:eastAsia="仿宋_GB2312"/>
          <w:bCs/>
          <w:sz w:val="24"/>
        </w:rPr>
        <w:t>2024年3月21日，山西省农业标准化技术委员会组织专家对标准文本和编制说明进行技术评审</w:t>
      </w:r>
      <w:r>
        <w:rPr>
          <w:rFonts w:hint="eastAsia" w:eastAsia="仿宋_GB2312"/>
          <w:bCs/>
          <w:sz w:val="24"/>
          <w:lang w:eastAsia="zh-CN"/>
        </w:rPr>
        <w:t>，</w:t>
      </w:r>
      <w:r>
        <w:rPr>
          <w:rFonts w:hint="eastAsia" w:eastAsia="仿宋_GB2312"/>
          <w:bCs/>
          <w:sz w:val="24"/>
          <w:lang w:val="en-US" w:eastAsia="zh-CN"/>
        </w:rPr>
        <w:t>从</w:t>
      </w:r>
      <w:r>
        <w:rPr>
          <w:rFonts w:hint="eastAsia" w:eastAsia="仿宋_GB2312"/>
          <w:bCs/>
          <w:sz w:val="24"/>
          <w:lang w:eastAsia="zh-CN"/>
        </w:rPr>
        <w:t>文本内框架、结构及内容，规范编制说明框架格式和文字表述</w:t>
      </w:r>
      <w:r>
        <w:rPr>
          <w:rFonts w:hint="eastAsia" w:eastAsia="仿宋_GB2312"/>
          <w:bCs/>
          <w:sz w:val="24"/>
          <w:lang w:val="en-US" w:eastAsia="zh-CN"/>
        </w:rPr>
        <w:t>等方面提出了修改意见。</w:t>
      </w:r>
    </w:p>
    <w:p>
      <w:pPr>
        <w:spacing w:line="360" w:lineRule="auto"/>
        <w:ind w:firstLine="481" w:firstLineChars="200"/>
        <w:rPr>
          <w:rFonts w:eastAsia="仿宋_GB2312"/>
          <w:b/>
          <w:sz w:val="24"/>
        </w:rPr>
      </w:pPr>
      <w:r>
        <w:rPr>
          <w:rFonts w:hint="eastAsia" w:eastAsia="仿宋_GB2312"/>
          <w:b/>
          <w:sz w:val="24"/>
        </w:rPr>
        <w:t>6. 征求意见</w:t>
      </w:r>
    </w:p>
    <w:p>
      <w:pPr>
        <w:spacing w:line="360" w:lineRule="auto"/>
        <w:ind w:firstLine="480" w:firstLineChars="200"/>
        <w:rPr>
          <w:rFonts w:eastAsia="仿宋_GB2312"/>
          <w:bCs/>
          <w:sz w:val="24"/>
          <w:highlight w:val="yellow"/>
        </w:rPr>
      </w:pPr>
      <w:r>
        <w:rPr>
          <w:rFonts w:hint="eastAsia" w:eastAsia="仿宋_GB2312"/>
          <w:bCs/>
          <w:sz w:val="24"/>
        </w:rPr>
        <w:t>2024年</w:t>
      </w:r>
      <w:r>
        <w:rPr>
          <w:rFonts w:hint="eastAsia" w:eastAsia="仿宋_GB2312"/>
          <w:bCs/>
          <w:sz w:val="24"/>
          <w:lang w:val="en-US" w:eastAsia="zh-CN"/>
        </w:rPr>
        <w:t>**</w:t>
      </w:r>
      <w:r>
        <w:rPr>
          <w:rFonts w:hint="eastAsia" w:eastAsia="仿宋_GB2312"/>
          <w:bCs/>
          <w:sz w:val="24"/>
        </w:rPr>
        <w:t>月</w:t>
      </w:r>
      <w:r>
        <w:rPr>
          <w:rFonts w:hint="eastAsia" w:eastAsia="仿宋_GB2312"/>
          <w:bCs/>
          <w:sz w:val="24"/>
          <w:lang w:val="en-US" w:eastAsia="zh-CN"/>
        </w:rPr>
        <w:t>**</w:t>
      </w:r>
      <w:r>
        <w:rPr>
          <w:rFonts w:hint="eastAsia" w:eastAsia="仿宋_GB2312"/>
          <w:bCs/>
          <w:sz w:val="24"/>
        </w:rPr>
        <w:t>日</w:t>
      </w:r>
      <w:r>
        <w:rPr>
          <w:rFonts w:hint="eastAsia" w:eastAsia="仿宋_GB2312"/>
          <w:bCs/>
          <w:sz w:val="24"/>
          <w:lang w:eastAsia="zh-CN"/>
        </w:rPr>
        <w:t>，</w:t>
      </w:r>
      <w:r>
        <w:rPr>
          <w:rFonts w:hint="eastAsia" w:eastAsia="仿宋_GB2312"/>
          <w:bCs/>
          <w:sz w:val="24"/>
        </w:rPr>
        <w:t>标准文本和编制说明报省市场监督管理局挂网向社会公开征求意见1个月。</w:t>
      </w:r>
    </w:p>
    <w:p>
      <w:pPr>
        <w:numPr>
          <w:ilvl w:val="0"/>
          <w:numId w:val="4"/>
        </w:numPr>
        <w:spacing w:line="360" w:lineRule="auto"/>
        <w:ind w:firstLine="481" w:firstLineChars="200"/>
        <w:rPr>
          <w:rFonts w:eastAsia="仿宋_GB2312"/>
          <w:b/>
          <w:sz w:val="24"/>
        </w:rPr>
      </w:pPr>
      <w:r>
        <w:rPr>
          <w:rFonts w:hint="eastAsia" w:eastAsia="仿宋_GB2312"/>
          <w:b/>
          <w:sz w:val="24"/>
        </w:rPr>
        <w:t>完善文本</w:t>
      </w:r>
    </w:p>
    <w:p>
      <w:pPr>
        <w:spacing w:line="360" w:lineRule="auto"/>
        <w:ind w:firstLine="480" w:firstLineChars="200"/>
        <w:rPr>
          <w:rFonts w:eastAsia="仿宋_GB2312"/>
          <w:bCs/>
          <w:sz w:val="24"/>
        </w:rPr>
      </w:pPr>
      <w:r>
        <w:rPr>
          <w:rFonts w:hint="eastAsia" w:eastAsia="仿宋_GB2312"/>
          <w:bCs/>
          <w:sz w:val="24"/>
        </w:rPr>
        <w:t>2024年</w:t>
      </w:r>
      <w:r>
        <w:rPr>
          <w:rFonts w:hint="eastAsia" w:eastAsia="仿宋_GB2312"/>
          <w:bCs/>
          <w:sz w:val="24"/>
          <w:lang w:val="en-US" w:eastAsia="zh-CN"/>
        </w:rPr>
        <w:t>**</w:t>
      </w:r>
      <w:r>
        <w:rPr>
          <w:rFonts w:hint="eastAsia" w:eastAsia="仿宋_GB2312"/>
          <w:bCs/>
          <w:sz w:val="24"/>
        </w:rPr>
        <w:t>月</w:t>
      </w:r>
      <w:r>
        <w:rPr>
          <w:rFonts w:hint="eastAsia" w:eastAsia="仿宋_GB2312"/>
          <w:bCs/>
          <w:sz w:val="24"/>
          <w:lang w:val="en-US" w:eastAsia="zh-CN"/>
        </w:rPr>
        <w:t>**</w:t>
      </w:r>
      <w:r>
        <w:rPr>
          <w:rFonts w:hint="eastAsia" w:eastAsia="仿宋_GB2312"/>
          <w:bCs/>
          <w:sz w:val="24"/>
        </w:rPr>
        <w:t>日</w:t>
      </w:r>
      <w:r>
        <w:rPr>
          <w:rFonts w:hint="eastAsia" w:eastAsia="仿宋_GB2312"/>
          <w:bCs/>
          <w:sz w:val="24"/>
          <w:lang w:val="en-US" w:eastAsia="zh-CN"/>
        </w:rPr>
        <w:t>，根据征求意见进一步修改完善</w:t>
      </w:r>
      <w:r>
        <w:rPr>
          <w:rFonts w:hint="eastAsia" w:eastAsia="仿宋_GB2312"/>
          <w:bCs/>
          <w:sz w:val="24"/>
        </w:rPr>
        <w:t>后形成标准送审稿，</w:t>
      </w:r>
      <w:r>
        <w:rPr>
          <w:rFonts w:hint="eastAsia" w:eastAsia="仿宋_GB2312"/>
          <w:bCs/>
          <w:sz w:val="24"/>
          <w:lang w:val="en-US" w:eastAsia="zh-CN"/>
        </w:rPr>
        <w:t>报</w:t>
      </w:r>
      <w:r>
        <w:rPr>
          <w:rFonts w:hint="eastAsia" w:eastAsia="仿宋_GB2312"/>
          <w:bCs/>
          <w:sz w:val="24"/>
        </w:rPr>
        <w:t>标委会表决。</w:t>
      </w:r>
    </w:p>
    <w:p>
      <w:pPr>
        <w:spacing w:line="360" w:lineRule="auto"/>
        <w:ind w:firstLine="481" w:firstLineChars="200"/>
        <w:rPr>
          <w:rFonts w:eastAsia="仿宋_GB2312"/>
          <w:bCs/>
          <w:sz w:val="24"/>
        </w:rPr>
      </w:pPr>
      <w:r>
        <w:rPr>
          <w:rFonts w:hint="eastAsia" w:eastAsia="仿宋_GB2312"/>
          <w:b/>
          <w:sz w:val="24"/>
        </w:rPr>
        <w:t>8. 形成报批稿、提交报批材料</w:t>
      </w:r>
    </w:p>
    <w:p>
      <w:pPr>
        <w:spacing w:line="360" w:lineRule="auto"/>
        <w:ind w:firstLine="480" w:firstLineChars="200"/>
        <w:rPr>
          <w:rFonts w:eastAsia="仿宋_GB2312"/>
          <w:bCs/>
          <w:sz w:val="24"/>
        </w:rPr>
      </w:pPr>
      <w:r>
        <w:rPr>
          <w:rFonts w:hint="eastAsia" w:eastAsia="仿宋_GB2312"/>
          <w:bCs/>
          <w:sz w:val="24"/>
        </w:rPr>
        <w:t>2024年</w:t>
      </w:r>
      <w:r>
        <w:rPr>
          <w:rFonts w:hint="eastAsia" w:eastAsia="仿宋_GB2312"/>
          <w:bCs/>
          <w:sz w:val="24"/>
          <w:lang w:val="en-US" w:eastAsia="zh-CN"/>
        </w:rPr>
        <w:t>**</w:t>
      </w:r>
      <w:r>
        <w:rPr>
          <w:rFonts w:hint="eastAsia" w:eastAsia="仿宋_GB2312"/>
          <w:bCs/>
          <w:sz w:val="24"/>
        </w:rPr>
        <w:t>月</w:t>
      </w:r>
      <w:r>
        <w:rPr>
          <w:rFonts w:hint="eastAsia" w:eastAsia="仿宋_GB2312"/>
          <w:bCs/>
          <w:sz w:val="24"/>
          <w:lang w:val="en-US" w:eastAsia="zh-CN"/>
        </w:rPr>
        <w:t>**</w:t>
      </w:r>
      <w:r>
        <w:rPr>
          <w:rFonts w:hint="eastAsia" w:eastAsia="仿宋_GB2312"/>
          <w:bCs/>
          <w:sz w:val="24"/>
        </w:rPr>
        <w:t>日</w:t>
      </w:r>
      <w:r>
        <w:rPr>
          <w:rFonts w:hint="eastAsia" w:eastAsia="仿宋_GB2312"/>
          <w:bCs/>
          <w:sz w:val="24"/>
          <w:lang w:eastAsia="zh-CN"/>
        </w:rPr>
        <w:t>，</w:t>
      </w:r>
      <w:r>
        <w:rPr>
          <w:rFonts w:hint="eastAsia" w:eastAsia="仿宋_GB2312"/>
          <w:bCs/>
          <w:sz w:val="24"/>
        </w:rPr>
        <w:t>在采纳评审专家和挂网公开征求到的意见基础上，对标准文本和编制说明进行补充</w:t>
      </w:r>
      <w:r>
        <w:rPr>
          <w:rFonts w:hint="eastAsia" w:eastAsia="仿宋_GB2312"/>
          <w:bCs/>
          <w:sz w:val="24"/>
          <w:lang w:val="en-US" w:eastAsia="zh-CN"/>
        </w:rPr>
        <w:t>完善</w:t>
      </w:r>
      <w:r>
        <w:rPr>
          <w:rFonts w:hint="eastAsia" w:eastAsia="仿宋_GB2312"/>
          <w:bCs/>
          <w:sz w:val="24"/>
        </w:rPr>
        <w:t>，形成报批稿，提交报批材料。</w:t>
      </w:r>
    </w:p>
    <w:p>
      <w:pPr>
        <w:spacing w:line="360" w:lineRule="auto"/>
        <w:ind w:firstLine="480" w:firstLineChars="200"/>
        <w:outlineLvl w:val="0"/>
        <w:rPr>
          <w:rFonts w:ascii="黑体" w:eastAsia="黑体"/>
          <w:sz w:val="24"/>
        </w:rPr>
      </w:pPr>
      <w:r>
        <w:rPr>
          <w:rFonts w:hint="eastAsia" w:ascii="黑体" w:eastAsia="黑体"/>
          <w:sz w:val="24"/>
        </w:rPr>
        <w:t>四</w:t>
      </w:r>
      <w:r>
        <w:rPr>
          <w:rFonts w:ascii="黑体" w:eastAsia="黑体"/>
          <w:sz w:val="24"/>
        </w:rPr>
        <w:t>、</w:t>
      </w:r>
      <w:r>
        <w:rPr>
          <w:rFonts w:hint="eastAsia" w:ascii="黑体" w:eastAsia="黑体"/>
          <w:sz w:val="24"/>
        </w:rPr>
        <w:t>制修</w:t>
      </w:r>
      <w:r>
        <w:rPr>
          <w:rFonts w:ascii="黑体" w:eastAsia="黑体"/>
          <w:sz w:val="24"/>
        </w:rPr>
        <w:t>订标准的原则和依据，与现行法律、法规、标准的关系</w:t>
      </w:r>
    </w:p>
    <w:p>
      <w:pPr>
        <w:numPr>
          <w:ilvl w:val="0"/>
          <w:numId w:val="5"/>
        </w:numPr>
        <w:spacing w:line="360" w:lineRule="auto"/>
        <w:ind w:firstLine="481" w:firstLineChars="200"/>
        <w:rPr>
          <w:rFonts w:eastAsia="仿宋_GB2312"/>
          <w:b/>
          <w:sz w:val="24"/>
        </w:rPr>
      </w:pPr>
      <w:r>
        <w:rPr>
          <w:rFonts w:hint="eastAsia" w:eastAsia="仿宋_GB2312"/>
          <w:b/>
          <w:sz w:val="24"/>
        </w:rPr>
        <w:t>修订标准的原则</w:t>
      </w:r>
      <w:r>
        <w:rPr>
          <w:rFonts w:hint="eastAsia" w:eastAsia="仿宋_GB2312"/>
          <w:b/>
          <w:sz w:val="24"/>
          <w:lang w:val="en-US" w:eastAsia="zh-CN"/>
        </w:rPr>
        <w:t>和依据</w:t>
      </w:r>
    </w:p>
    <w:p>
      <w:pPr>
        <w:spacing w:line="360" w:lineRule="auto"/>
        <w:ind w:firstLine="480" w:firstLineChars="200"/>
        <w:rPr>
          <w:rFonts w:eastAsia="仿宋_GB2312"/>
          <w:bCs/>
          <w:sz w:val="24"/>
        </w:rPr>
      </w:pPr>
      <w:r>
        <w:rPr>
          <w:rFonts w:hint="eastAsia" w:eastAsia="仿宋_GB2312"/>
          <w:bCs/>
          <w:sz w:val="24"/>
        </w:rPr>
        <w:t>本标准以“日光温室生菜固碳生产技术”为研究对象，规定了日光温室生菜固碳生产的术语和定义、温室结构与性能、茬口安排、种苗、整地施肥、定植、田间管理、二氧化碳施肥、病虫害防治、采收</w:t>
      </w:r>
      <w:r>
        <w:rPr>
          <w:rFonts w:hint="eastAsia" w:eastAsia="仿宋_GB2312"/>
          <w:bCs/>
          <w:sz w:val="24"/>
          <w:lang w:val="en-US" w:eastAsia="zh-CN"/>
        </w:rPr>
        <w:t>等主要技术环节</w:t>
      </w:r>
      <w:r>
        <w:rPr>
          <w:rFonts w:hint="eastAsia" w:eastAsia="仿宋_GB2312"/>
          <w:bCs/>
          <w:sz w:val="24"/>
        </w:rPr>
        <w:t>。在标准具体技术环节修订过程中，坚持以设施生菜生产技术需求为导向，以实现生菜固碳生产为目标，坚持科学性、实用性和可行性相结合的原则，力求满足设施蔬菜产业发展需求。</w:t>
      </w:r>
    </w:p>
    <w:p>
      <w:pPr>
        <w:spacing w:line="360" w:lineRule="auto"/>
        <w:ind w:firstLine="480" w:firstLineChars="200"/>
        <w:rPr>
          <w:rFonts w:eastAsia="仿宋_GB2312"/>
          <w:bCs/>
          <w:sz w:val="24"/>
        </w:rPr>
      </w:pPr>
      <w:r>
        <w:rPr>
          <w:rFonts w:hint="eastAsia" w:eastAsia="仿宋_GB2312"/>
          <w:bCs/>
          <w:sz w:val="24"/>
        </w:rPr>
        <w:t>（1）科学性：本标准涉及的主要内容是项目组成员多年来科研项目研究的成果，是通过重复试验获得的结果，所列出的技术参数具有科学依据。</w:t>
      </w:r>
    </w:p>
    <w:p>
      <w:pPr>
        <w:spacing w:line="360" w:lineRule="auto"/>
        <w:ind w:firstLine="480" w:firstLineChars="200"/>
        <w:rPr>
          <w:rFonts w:eastAsia="仿宋_GB2312"/>
          <w:bCs/>
          <w:sz w:val="24"/>
        </w:rPr>
      </w:pPr>
      <w:r>
        <w:rPr>
          <w:rFonts w:hint="eastAsia" w:eastAsia="仿宋_GB2312"/>
          <w:bCs/>
          <w:sz w:val="24"/>
        </w:rPr>
        <w:t>（2）实用性：本标准规定了固碳环境下日光温室生菜生产技术，对于促进生菜产业化发展提供实践依据，具有较高的实用参考价值。</w:t>
      </w:r>
    </w:p>
    <w:p>
      <w:pPr>
        <w:spacing w:line="360" w:lineRule="auto"/>
        <w:ind w:firstLine="480" w:firstLineChars="200"/>
        <w:rPr>
          <w:rFonts w:eastAsia="仿宋_GB2312"/>
          <w:bCs/>
          <w:sz w:val="24"/>
        </w:rPr>
      </w:pPr>
      <w:r>
        <w:rPr>
          <w:rFonts w:hint="eastAsia" w:eastAsia="仿宋_GB2312"/>
          <w:bCs/>
          <w:sz w:val="24"/>
        </w:rPr>
        <w:t>（3）可操作性：本标准在修订过程中，</w:t>
      </w:r>
      <w:r>
        <w:rPr>
          <w:rFonts w:hint="eastAsia" w:eastAsia="仿宋_GB2312"/>
          <w:bCs/>
          <w:sz w:val="24"/>
          <w:lang w:val="en-US" w:eastAsia="zh-CN"/>
        </w:rPr>
        <w:t>通过</w:t>
      </w:r>
      <w:r>
        <w:rPr>
          <w:rFonts w:hint="eastAsia" w:eastAsia="仿宋_GB2312"/>
          <w:bCs/>
          <w:sz w:val="24"/>
        </w:rPr>
        <w:t>反复试验</w:t>
      </w:r>
      <w:r>
        <w:rPr>
          <w:rFonts w:hint="eastAsia" w:eastAsia="仿宋_GB2312"/>
          <w:bCs/>
          <w:sz w:val="24"/>
          <w:lang w:eastAsia="zh-CN"/>
        </w:rPr>
        <w:t>，</w:t>
      </w:r>
      <w:r>
        <w:rPr>
          <w:rFonts w:hint="eastAsia" w:eastAsia="仿宋_GB2312"/>
          <w:bCs/>
          <w:sz w:val="24"/>
          <w:lang w:val="en-US" w:eastAsia="zh-CN"/>
        </w:rPr>
        <w:t>结合</w:t>
      </w:r>
      <w:r>
        <w:rPr>
          <w:rFonts w:hint="eastAsia" w:eastAsia="仿宋_GB2312"/>
          <w:bCs/>
          <w:sz w:val="24"/>
        </w:rPr>
        <w:t>大量生产</w:t>
      </w:r>
      <w:r>
        <w:rPr>
          <w:rFonts w:hint="eastAsia" w:eastAsia="仿宋_GB2312"/>
          <w:bCs/>
          <w:sz w:val="24"/>
          <w:lang w:val="en-US" w:eastAsia="zh-CN"/>
        </w:rPr>
        <w:t>试验结果</w:t>
      </w:r>
      <w:r>
        <w:rPr>
          <w:rFonts w:hint="eastAsia" w:eastAsia="仿宋_GB2312"/>
          <w:bCs/>
          <w:sz w:val="24"/>
        </w:rPr>
        <w:t>，</w:t>
      </w:r>
      <w:r>
        <w:rPr>
          <w:rFonts w:hint="eastAsia" w:eastAsia="仿宋_GB2312"/>
          <w:bCs/>
          <w:sz w:val="24"/>
          <w:lang w:val="en-US" w:eastAsia="zh-CN"/>
        </w:rPr>
        <w:t>进而形成</w:t>
      </w:r>
      <w:r>
        <w:rPr>
          <w:rFonts w:hint="eastAsia" w:eastAsia="仿宋_GB2312"/>
          <w:bCs/>
          <w:sz w:val="24"/>
        </w:rPr>
        <w:t>系统性分析和规范化总结，</w:t>
      </w:r>
      <w:r>
        <w:rPr>
          <w:rFonts w:hint="eastAsia" w:eastAsia="仿宋_GB2312"/>
          <w:bCs/>
          <w:sz w:val="24"/>
          <w:lang w:val="en-US" w:eastAsia="zh-CN"/>
        </w:rPr>
        <w:t>具有</w:t>
      </w:r>
      <w:r>
        <w:rPr>
          <w:rFonts w:hint="eastAsia" w:eastAsia="仿宋_GB2312"/>
          <w:bCs/>
          <w:sz w:val="24"/>
        </w:rPr>
        <w:t>可</w:t>
      </w:r>
      <w:r>
        <w:rPr>
          <w:rFonts w:hint="eastAsia" w:eastAsia="仿宋_GB2312"/>
          <w:bCs/>
          <w:sz w:val="24"/>
          <w:lang w:val="en-US" w:eastAsia="zh-CN"/>
        </w:rPr>
        <w:t>操作性</w:t>
      </w:r>
      <w:r>
        <w:rPr>
          <w:rFonts w:hint="eastAsia" w:eastAsia="仿宋_GB2312"/>
          <w:bCs/>
          <w:sz w:val="24"/>
        </w:rPr>
        <w:t>。</w:t>
      </w:r>
    </w:p>
    <w:p>
      <w:pPr>
        <w:numPr>
          <w:ilvl w:val="0"/>
          <w:numId w:val="5"/>
        </w:numPr>
        <w:spacing w:line="360" w:lineRule="auto"/>
        <w:ind w:firstLine="481" w:firstLineChars="200"/>
        <w:rPr>
          <w:rFonts w:eastAsia="仿宋_GB2312"/>
          <w:b/>
          <w:sz w:val="24"/>
        </w:rPr>
      </w:pPr>
      <w:r>
        <w:rPr>
          <w:rFonts w:hint="eastAsia" w:eastAsia="仿宋_GB2312"/>
          <w:b/>
          <w:sz w:val="24"/>
        </w:rPr>
        <w:t>与现行法律、法规、标准的关系</w:t>
      </w:r>
    </w:p>
    <w:p>
      <w:pPr>
        <w:autoSpaceDE w:val="0"/>
        <w:autoSpaceDN w:val="0"/>
        <w:adjustRightInd w:val="0"/>
        <w:spacing w:line="360" w:lineRule="auto"/>
        <w:ind w:firstLine="480" w:firstLineChars="200"/>
        <w:rPr>
          <w:rFonts w:hint="eastAsia" w:eastAsia="仿宋_GB2312"/>
          <w:bCs/>
          <w:sz w:val="24"/>
        </w:rPr>
      </w:pPr>
      <w:r>
        <w:rPr>
          <w:rFonts w:hint="eastAsia" w:eastAsia="仿宋_GB2312"/>
          <w:bCs/>
          <w:sz w:val="24"/>
        </w:rPr>
        <w:t>本标准严格遵循现行的法律、法规和国家标准、行业标准，结合山西省当地实际情况，立足于日光温室生菜固碳生产实际要求</w:t>
      </w:r>
      <w:r>
        <w:rPr>
          <w:rFonts w:hint="eastAsia" w:eastAsia="仿宋_GB2312"/>
          <w:bCs/>
          <w:sz w:val="24"/>
          <w:lang w:eastAsia="zh-CN"/>
        </w:rPr>
        <w:t>，</w:t>
      </w:r>
      <w:r>
        <w:rPr>
          <w:rFonts w:hint="eastAsia" w:eastAsia="仿宋_GB2312"/>
          <w:bCs/>
          <w:sz w:val="24"/>
        </w:rPr>
        <w:t>规定了日光温室生菜固碳生产的术语和定义、温室结构与性能、茬口安排、种苗、整地施肥、定植、田间管理、二氧化碳施肥、病虫害防治、采收</w:t>
      </w:r>
      <w:r>
        <w:rPr>
          <w:rFonts w:hint="eastAsia" w:eastAsia="仿宋_GB2312"/>
          <w:bCs/>
          <w:sz w:val="24"/>
          <w:lang w:val="en-US" w:eastAsia="zh-CN"/>
        </w:rPr>
        <w:t>等</w:t>
      </w:r>
      <w:r>
        <w:rPr>
          <w:rFonts w:hint="eastAsia" w:eastAsia="仿宋_GB2312"/>
          <w:bCs/>
          <w:sz w:val="24"/>
        </w:rPr>
        <w:t>技术规程，并参考有关的国家、行业标准和</w:t>
      </w:r>
      <w:r>
        <w:rPr>
          <w:rFonts w:hint="eastAsia" w:eastAsia="仿宋_GB2312"/>
          <w:bCs/>
          <w:sz w:val="24"/>
          <w:lang w:val="en-US" w:eastAsia="zh-CN"/>
        </w:rPr>
        <w:t>山西省地方标准（表2）</w:t>
      </w:r>
      <w:r>
        <w:rPr>
          <w:rFonts w:hint="eastAsia" w:eastAsia="仿宋_GB2312"/>
          <w:bCs/>
          <w:sz w:val="24"/>
        </w:rPr>
        <w:t>。在现行法律法规的框架内起草与修订，执行《中华人民共和国农业技术推广法》、《农业标准化管理办法》和《农业部国家（行业）标准的计划编制、修订和审查管理办法》等相关法律法规的有关规定，与现行法律、法规和强制性标准无任何冲突。</w:t>
      </w:r>
    </w:p>
    <w:p>
      <w:pPr>
        <w:autoSpaceDE w:val="0"/>
        <w:autoSpaceDN w:val="0"/>
        <w:adjustRightInd w:val="0"/>
        <w:jc w:val="center"/>
        <w:rPr>
          <w:rFonts w:eastAsia="黑体"/>
          <w:szCs w:val="21"/>
        </w:rPr>
      </w:pPr>
      <w:r>
        <w:rPr>
          <w:rFonts w:eastAsia="黑体"/>
          <w:szCs w:val="21"/>
        </w:rPr>
        <w:t>表</w:t>
      </w:r>
      <w:r>
        <w:rPr>
          <w:rFonts w:hint="eastAsia" w:eastAsia="黑体"/>
          <w:szCs w:val="21"/>
        </w:rPr>
        <w:t xml:space="preserve">2 </w:t>
      </w:r>
      <w:r>
        <w:rPr>
          <w:rFonts w:eastAsia="黑体"/>
          <w:szCs w:val="21"/>
        </w:rPr>
        <w:t>相关参考标准</w:t>
      </w:r>
    </w:p>
    <w:tbl>
      <w:tblPr>
        <w:tblStyle w:val="12"/>
        <w:tblW w:w="0" w:type="auto"/>
        <w:jc w:val="center"/>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39"/>
        <w:gridCol w:w="1999"/>
        <w:gridCol w:w="5241"/>
      </w:tblGrid>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jc w:val="center"/>
        </w:trPr>
        <w:tc>
          <w:tcPr>
            <w:tcW w:w="739" w:type="dxa"/>
            <w:tcBorders>
              <w:top w:val="single" w:color="auto" w:sz="2" w:space="0"/>
              <w:left w:val="single" w:color="auto" w:sz="2" w:space="0"/>
              <w:bottom w:val="single" w:color="auto" w:sz="2" w:space="0"/>
              <w:right w:val="single" w:color="auto" w:sz="2" w:space="0"/>
            </w:tcBorders>
            <w:vAlign w:val="center"/>
          </w:tcPr>
          <w:p>
            <w:pPr>
              <w:jc w:val="center"/>
              <w:rPr>
                <w:rFonts w:ascii="仿宋" w:hAnsi="仿宋" w:eastAsia="仿宋" w:cs="Courier New"/>
                <w:b/>
                <w:szCs w:val="21"/>
              </w:rPr>
            </w:pPr>
            <w:r>
              <w:rPr>
                <w:rFonts w:hint="eastAsia" w:ascii="仿宋" w:hAnsi="仿宋" w:eastAsia="仿宋" w:cs="Courier New"/>
                <w:b/>
                <w:szCs w:val="21"/>
              </w:rPr>
              <w:t>编号</w:t>
            </w:r>
          </w:p>
        </w:tc>
        <w:tc>
          <w:tcPr>
            <w:tcW w:w="1999" w:type="dxa"/>
            <w:tcBorders>
              <w:top w:val="single" w:color="auto" w:sz="2" w:space="0"/>
              <w:left w:val="single" w:color="auto" w:sz="2" w:space="0"/>
              <w:bottom w:val="single" w:color="auto" w:sz="2" w:space="0"/>
              <w:right w:val="single" w:color="auto" w:sz="2" w:space="0"/>
            </w:tcBorders>
            <w:vAlign w:val="center"/>
          </w:tcPr>
          <w:p>
            <w:pPr>
              <w:jc w:val="center"/>
              <w:rPr>
                <w:rFonts w:ascii="仿宋" w:hAnsi="仿宋" w:eastAsia="仿宋" w:cs="Courier New"/>
                <w:b/>
                <w:szCs w:val="21"/>
              </w:rPr>
            </w:pPr>
            <w:r>
              <w:rPr>
                <w:rFonts w:ascii="仿宋" w:hAnsi="仿宋" w:eastAsia="仿宋" w:cs="Courier New"/>
                <w:b/>
                <w:szCs w:val="21"/>
              </w:rPr>
              <w:t>标准号</w:t>
            </w:r>
          </w:p>
        </w:tc>
        <w:tc>
          <w:tcPr>
            <w:tcW w:w="5241" w:type="dxa"/>
            <w:tcBorders>
              <w:top w:val="single" w:color="auto" w:sz="2" w:space="0"/>
              <w:left w:val="single" w:color="auto" w:sz="2" w:space="0"/>
              <w:bottom w:val="single" w:color="auto" w:sz="2" w:space="0"/>
              <w:right w:val="single" w:color="auto" w:sz="2" w:space="0"/>
            </w:tcBorders>
            <w:vAlign w:val="center"/>
          </w:tcPr>
          <w:p>
            <w:pPr>
              <w:jc w:val="center"/>
              <w:rPr>
                <w:rFonts w:ascii="仿宋" w:hAnsi="仿宋" w:eastAsia="仿宋" w:cs="Courier New"/>
                <w:b/>
                <w:szCs w:val="21"/>
              </w:rPr>
            </w:pPr>
            <w:r>
              <w:rPr>
                <w:rFonts w:ascii="仿宋" w:hAnsi="仿宋" w:eastAsia="仿宋" w:cs="Courier New"/>
                <w:b/>
                <w:szCs w:val="21"/>
              </w:rPr>
              <w:t>标准名称</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jc w:val="center"/>
        </w:trPr>
        <w:tc>
          <w:tcPr>
            <w:tcW w:w="739" w:type="dxa"/>
            <w:tcBorders>
              <w:top w:val="single" w:color="auto" w:sz="2" w:space="0"/>
              <w:left w:val="single" w:color="auto" w:sz="2" w:space="0"/>
              <w:bottom w:val="single" w:color="auto" w:sz="2" w:space="0"/>
              <w:right w:val="single" w:color="auto" w:sz="2" w:space="0"/>
            </w:tcBorders>
            <w:vAlign w:val="center"/>
          </w:tcPr>
          <w:p>
            <w:pPr>
              <w:jc w:val="center"/>
              <w:rPr>
                <w:rFonts w:eastAsia="华文仿宋"/>
                <w:kern w:val="0"/>
                <w:szCs w:val="21"/>
              </w:rPr>
            </w:pPr>
            <w:r>
              <w:rPr>
                <w:rFonts w:eastAsia="华文仿宋"/>
                <w:kern w:val="0"/>
                <w:szCs w:val="21"/>
              </w:rPr>
              <w:t>1</w:t>
            </w:r>
          </w:p>
        </w:tc>
        <w:tc>
          <w:tcPr>
            <w:tcW w:w="1999" w:type="dxa"/>
            <w:tcBorders>
              <w:top w:val="single" w:color="auto" w:sz="2" w:space="0"/>
              <w:left w:val="single" w:color="auto" w:sz="2" w:space="0"/>
              <w:bottom w:val="single" w:color="auto" w:sz="2" w:space="0"/>
              <w:right w:val="single" w:color="auto" w:sz="2" w:space="0"/>
            </w:tcBorders>
            <w:vAlign w:val="center"/>
          </w:tcPr>
          <w:p>
            <w:pPr>
              <w:autoSpaceDE w:val="0"/>
              <w:autoSpaceDN w:val="0"/>
              <w:adjustRightInd/>
              <w:jc w:val="center"/>
              <w:rPr>
                <w:szCs w:val="21"/>
              </w:rPr>
            </w:pPr>
            <w:r>
              <w:rPr>
                <w:rFonts w:hint="eastAsia" w:eastAsia="Times New Roman"/>
                <w:szCs w:val="21"/>
              </w:rPr>
              <w:t>GB 16715.</w:t>
            </w:r>
            <w:r>
              <w:rPr>
                <w:rFonts w:hint="eastAsia"/>
                <w:szCs w:val="21"/>
              </w:rPr>
              <w:t>5-2010</w:t>
            </w:r>
          </w:p>
        </w:tc>
        <w:tc>
          <w:tcPr>
            <w:tcW w:w="5241" w:type="dxa"/>
            <w:tcBorders>
              <w:top w:val="single" w:color="auto" w:sz="2" w:space="0"/>
              <w:left w:val="single" w:color="auto" w:sz="2" w:space="0"/>
              <w:bottom w:val="single" w:color="auto" w:sz="2" w:space="0"/>
              <w:right w:val="single" w:color="auto" w:sz="2" w:space="0"/>
            </w:tcBorders>
            <w:vAlign w:val="center"/>
          </w:tcPr>
          <w:p>
            <w:pPr>
              <w:autoSpaceDE w:val="0"/>
              <w:autoSpaceDN w:val="0"/>
              <w:adjustRightInd/>
              <w:jc w:val="center"/>
              <w:rPr>
                <w:rFonts w:eastAsia="楷体"/>
                <w:szCs w:val="21"/>
              </w:rPr>
            </w:pPr>
            <w:r>
              <w:rPr>
                <w:rFonts w:eastAsia="楷体"/>
                <w:szCs w:val="21"/>
              </w:rPr>
              <w:t>瓜菜作物种子 第3部分：绿</w:t>
            </w:r>
            <w:r>
              <w:rPr>
                <w:rFonts w:hint="eastAsia" w:eastAsia="楷体"/>
                <w:szCs w:val="21"/>
              </w:rPr>
              <w:t>叶菜</w:t>
            </w:r>
            <w:r>
              <w:rPr>
                <w:rFonts w:eastAsia="楷体"/>
                <w:szCs w:val="21"/>
              </w:rPr>
              <w:t>类</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jc w:val="center"/>
        </w:trPr>
        <w:tc>
          <w:tcPr>
            <w:tcW w:w="739" w:type="dxa"/>
            <w:tcBorders>
              <w:top w:val="single" w:color="auto" w:sz="2" w:space="0"/>
              <w:left w:val="single" w:color="auto" w:sz="2" w:space="0"/>
              <w:bottom w:val="single" w:color="auto" w:sz="2" w:space="0"/>
              <w:right w:val="single" w:color="auto" w:sz="2" w:space="0"/>
            </w:tcBorders>
            <w:vAlign w:val="center"/>
          </w:tcPr>
          <w:p>
            <w:pPr>
              <w:jc w:val="center"/>
              <w:rPr>
                <w:rFonts w:eastAsia="华文仿宋"/>
                <w:kern w:val="0"/>
                <w:szCs w:val="21"/>
              </w:rPr>
            </w:pPr>
            <w:r>
              <w:rPr>
                <w:rFonts w:eastAsia="华文仿宋"/>
                <w:kern w:val="0"/>
                <w:szCs w:val="21"/>
              </w:rPr>
              <w:t>2</w:t>
            </w:r>
          </w:p>
        </w:tc>
        <w:tc>
          <w:tcPr>
            <w:tcW w:w="1999" w:type="dxa"/>
            <w:tcBorders>
              <w:top w:val="single" w:color="auto" w:sz="2" w:space="0"/>
              <w:left w:val="single" w:color="auto" w:sz="2" w:space="0"/>
              <w:bottom w:val="single" w:color="auto" w:sz="2" w:space="0"/>
              <w:right w:val="single" w:color="auto" w:sz="2" w:space="0"/>
            </w:tcBorders>
            <w:vAlign w:val="center"/>
          </w:tcPr>
          <w:p>
            <w:pPr>
              <w:autoSpaceDE w:val="0"/>
              <w:autoSpaceDN w:val="0"/>
              <w:adjustRightInd/>
              <w:jc w:val="center"/>
              <w:rPr>
                <w:szCs w:val="21"/>
              </w:rPr>
            </w:pPr>
            <w:r>
              <w:rPr>
                <w:rFonts w:hint="eastAsia" w:eastAsia="Times New Roman"/>
                <w:szCs w:val="21"/>
              </w:rPr>
              <w:t>GB/T 17187</w:t>
            </w:r>
            <w:r>
              <w:rPr>
                <w:rFonts w:hint="eastAsia"/>
                <w:szCs w:val="21"/>
              </w:rPr>
              <w:t>-2009</w:t>
            </w:r>
          </w:p>
        </w:tc>
        <w:tc>
          <w:tcPr>
            <w:tcW w:w="5241" w:type="dxa"/>
            <w:tcBorders>
              <w:top w:val="single" w:color="auto" w:sz="2" w:space="0"/>
              <w:left w:val="single" w:color="auto" w:sz="2" w:space="0"/>
              <w:bottom w:val="single" w:color="auto" w:sz="2" w:space="0"/>
              <w:right w:val="single" w:color="auto" w:sz="2" w:space="0"/>
            </w:tcBorders>
            <w:vAlign w:val="center"/>
          </w:tcPr>
          <w:p>
            <w:pPr>
              <w:autoSpaceDE w:val="0"/>
              <w:autoSpaceDN w:val="0"/>
              <w:adjustRightInd/>
              <w:jc w:val="center"/>
              <w:rPr>
                <w:rFonts w:eastAsia="楷体"/>
                <w:szCs w:val="21"/>
              </w:rPr>
            </w:pPr>
            <w:r>
              <w:rPr>
                <w:rFonts w:eastAsia="楷体"/>
                <w:szCs w:val="21"/>
              </w:rPr>
              <w:t>农业灌溉设备 滴头和滴灌管 技术规范和试验方法</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jc w:val="center"/>
        </w:trPr>
        <w:tc>
          <w:tcPr>
            <w:tcW w:w="739" w:type="dxa"/>
            <w:tcBorders>
              <w:top w:val="single" w:color="auto" w:sz="2" w:space="0"/>
              <w:left w:val="single" w:color="auto" w:sz="2" w:space="0"/>
              <w:bottom w:val="single" w:color="auto" w:sz="2" w:space="0"/>
              <w:right w:val="single" w:color="auto" w:sz="2" w:space="0"/>
            </w:tcBorders>
            <w:vAlign w:val="center"/>
          </w:tcPr>
          <w:p>
            <w:pPr>
              <w:jc w:val="center"/>
              <w:rPr>
                <w:rFonts w:hint="eastAsia" w:eastAsia="华文仿宋"/>
                <w:kern w:val="0"/>
                <w:szCs w:val="21"/>
                <w:lang w:val="en-US" w:eastAsia="zh-CN"/>
              </w:rPr>
            </w:pPr>
            <w:r>
              <w:rPr>
                <w:rFonts w:hint="eastAsia" w:eastAsia="华文仿宋"/>
                <w:kern w:val="0"/>
                <w:szCs w:val="21"/>
                <w:lang w:val="en-US" w:eastAsia="zh-CN"/>
              </w:rPr>
              <w:t>3</w:t>
            </w:r>
          </w:p>
        </w:tc>
        <w:tc>
          <w:tcPr>
            <w:tcW w:w="1999" w:type="dxa"/>
            <w:tcBorders>
              <w:top w:val="single" w:color="auto" w:sz="2" w:space="0"/>
              <w:left w:val="single" w:color="auto" w:sz="2" w:space="0"/>
              <w:bottom w:val="single" w:color="auto" w:sz="2" w:space="0"/>
              <w:right w:val="single" w:color="auto" w:sz="2" w:space="0"/>
            </w:tcBorders>
            <w:vAlign w:val="center"/>
          </w:tcPr>
          <w:p>
            <w:pPr>
              <w:autoSpaceDE w:val="0"/>
              <w:autoSpaceDN w:val="0"/>
              <w:adjustRightInd/>
              <w:jc w:val="center"/>
              <w:rPr>
                <w:rFonts w:hint="default" w:eastAsia="宋体"/>
                <w:szCs w:val="21"/>
                <w:lang w:val="en-US" w:eastAsia="zh-CN"/>
              </w:rPr>
            </w:pPr>
            <w:r>
              <w:rPr>
                <w:rFonts w:hint="eastAsia" w:eastAsia="Times New Roman"/>
                <w:szCs w:val="21"/>
              </w:rPr>
              <w:t>NY/T 2119</w:t>
            </w:r>
            <w:r>
              <w:rPr>
                <w:rFonts w:hint="eastAsia"/>
                <w:szCs w:val="21"/>
                <w:lang w:val="en-US" w:eastAsia="zh-CN"/>
              </w:rPr>
              <w:t>-2012</w:t>
            </w:r>
          </w:p>
        </w:tc>
        <w:tc>
          <w:tcPr>
            <w:tcW w:w="5241" w:type="dxa"/>
            <w:tcBorders>
              <w:top w:val="single" w:color="auto" w:sz="2" w:space="0"/>
              <w:left w:val="single" w:color="auto" w:sz="2" w:space="0"/>
              <w:bottom w:val="single" w:color="auto" w:sz="2" w:space="0"/>
              <w:right w:val="single" w:color="auto" w:sz="2" w:space="0"/>
            </w:tcBorders>
            <w:vAlign w:val="center"/>
          </w:tcPr>
          <w:p>
            <w:pPr>
              <w:autoSpaceDE w:val="0"/>
              <w:autoSpaceDN w:val="0"/>
              <w:adjustRightInd/>
              <w:jc w:val="center"/>
              <w:rPr>
                <w:rFonts w:eastAsia="楷体"/>
                <w:szCs w:val="21"/>
              </w:rPr>
            </w:pPr>
            <w:r>
              <w:rPr>
                <w:rFonts w:hint="eastAsia" w:eastAsia="楷体"/>
                <w:szCs w:val="21"/>
              </w:rPr>
              <w:t>蔬菜穴盘育苗  通则</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jc w:val="center"/>
        </w:trPr>
        <w:tc>
          <w:tcPr>
            <w:tcW w:w="739" w:type="dxa"/>
            <w:tcBorders>
              <w:top w:val="single" w:color="auto" w:sz="2" w:space="0"/>
              <w:left w:val="single" w:color="auto" w:sz="2" w:space="0"/>
              <w:bottom w:val="single" w:color="auto" w:sz="2" w:space="0"/>
              <w:right w:val="single" w:color="auto" w:sz="2" w:space="0"/>
            </w:tcBorders>
            <w:vAlign w:val="center"/>
          </w:tcPr>
          <w:p>
            <w:pPr>
              <w:jc w:val="center"/>
              <w:rPr>
                <w:rFonts w:hint="eastAsia" w:ascii="Times New Roman" w:hAnsi="Times New Roman" w:eastAsia="华文仿宋" w:cs="Times New Roman"/>
                <w:kern w:val="0"/>
                <w:sz w:val="21"/>
                <w:szCs w:val="21"/>
                <w:lang w:val="en-US" w:eastAsia="zh-CN" w:bidi="ar-SA"/>
              </w:rPr>
            </w:pPr>
            <w:r>
              <w:rPr>
                <w:rFonts w:hint="eastAsia" w:eastAsia="华文仿宋"/>
                <w:kern w:val="0"/>
                <w:szCs w:val="21"/>
                <w:lang w:val="en-US" w:eastAsia="zh-CN"/>
              </w:rPr>
              <w:t>4</w:t>
            </w:r>
          </w:p>
        </w:tc>
        <w:tc>
          <w:tcPr>
            <w:tcW w:w="1999" w:type="dxa"/>
            <w:tcBorders>
              <w:top w:val="single" w:color="auto" w:sz="2" w:space="0"/>
              <w:left w:val="single" w:color="auto" w:sz="2" w:space="0"/>
              <w:bottom w:val="single" w:color="auto" w:sz="2" w:space="0"/>
              <w:right w:val="single" w:color="auto" w:sz="2" w:space="0"/>
            </w:tcBorders>
            <w:vAlign w:val="center"/>
          </w:tcPr>
          <w:p>
            <w:pPr>
              <w:autoSpaceDE w:val="0"/>
              <w:autoSpaceDN w:val="0"/>
              <w:adjustRightInd/>
              <w:jc w:val="center"/>
              <w:rPr>
                <w:rFonts w:hint="eastAsia" w:eastAsia="Times New Roman"/>
                <w:szCs w:val="21"/>
              </w:rPr>
            </w:pPr>
            <w:r>
              <w:rPr>
                <w:rFonts w:hint="eastAsia" w:eastAsia="Times New Roman"/>
                <w:szCs w:val="21"/>
              </w:rPr>
              <w:t>GB/T 23416.6</w:t>
            </w:r>
            <w:r>
              <w:rPr>
                <w:rFonts w:hint="eastAsia" w:eastAsiaTheme="minorEastAsia"/>
                <w:szCs w:val="21"/>
              </w:rPr>
              <w:t>-2009</w:t>
            </w:r>
            <w:r>
              <w:rPr>
                <w:rFonts w:hint="eastAsia" w:ascii="宋体" w:hAnsi="宋体" w:cs="宋体"/>
                <w:szCs w:val="21"/>
              </w:rPr>
              <w:t>　</w:t>
            </w:r>
            <w:r>
              <w:rPr>
                <w:rFonts w:hint="eastAsia" w:eastAsia="Times New Roman"/>
                <w:szCs w:val="21"/>
              </w:rPr>
              <w:t xml:space="preserve"> </w:t>
            </w:r>
          </w:p>
        </w:tc>
        <w:tc>
          <w:tcPr>
            <w:tcW w:w="5241" w:type="dxa"/>
            <w:tcBorders>
              <w:top w:val="single" w:color="auto" w:sz="2" w:space="0"/>
              <w:left w:val="single" w:color="auto" w:sz="2" w:space="0"/>
              <w:bottom w:val="single" w:color="auto" w:sz="2" w:space="0"/>
              <w:right w:val="single" w:color="auto" w:sz="2" w:space="0"/>
            </w:tcBorders>
            <w:vAlign w:val="center"/>
          </w:tcPr>
          <w:p>
            <w:pPr>
              <w:autoSpaceDE w:val="0"/>
              <w:autoSpaceDN w:val="0"/>
              <w:adjustRightInd/>
              <w:jc w:val="center"/>
              <w:rPr>
                <w:rFonts w:eastAsia="楷体"/>
                <w:szCs w:val="21"/>
              </w:rPr>
            </w:pPr>
            <w:r>
              <w:rPr>
                <w:rFonts w:hint="eastAsia" w:eastAsia="楷体"/>
                <w:szCs w:val="21"/>
              </w:rPr>
              <w:t>蔬菜病虫害安全防治技术规范　第6部分：绿叶菜类</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jc w:val="center"/>
        </w:trPr>
        <w:tc>
          <w:tcPr>
            <w:tcW w:w="739" w:type="dxa"/>
            <w:tcBorders>
              <w:top w:val="single" w:color="auto" w:sz="2" w:space="0"/>
              <w:left w:val="single" w:color="auto" w:sz="2" w:space="0"/>
              <w:bottom w:val="single" w:color="auto" w:sz="2" w:space="0"/>
              <w:right w:val="single" w:color="auto" w:sz="2" w:space="0"/>
            </w:tcBorders>
            <w:vAlign w:val="center"/>
          </w:tcPr>
          <w:p>
            <w:pPr>
              <w:jc w:val="center"/>
              <w:rPr>
                <w:rFonts w:hint="eastAsia" w:ascii="Times New Roman" w:hAnsi="Times New Roman" w:eastAsia="华文仿宋" w:cs="Times New Roman"/>
                <w:kern w:val="0"/>
                <w:sz w:val="21"/>
                <w:szCs w:val="21"/>
                <w:lang w:val="en-US" w:eastAsia="zh-CN" w:bidi="ar-SA"/>
              </w:rPr>
            </w:pPr>
            <w:r>
              <w:rPr>
                <w:rFonts w:hint="eastAsia" w:eastAsia="华文仿宋"/>
                <w:kern w:val="0"/>
                <w:szCs w:val="21"/>
                <w:lang w:val="en-US" w:eastAsia="zh-CN"/>
              </w:rPr>
              <w:t>5</w:t>
            </w:r>
          </w:p>
        </w:tc>
        <w:tc>
          <w:tcPr>
            <w:tcW w:w="1999" w:type="dxa"/>
            <w:tcBorders>
              <w:top w:val="single" w:color="auto" w:sz="2" w:space="0"/>
              <w:left w:val="single" w:color="auto" w:sz="2" w:space="0"/>
              <w:bottom w:val="single" w:color="auto" w:sz="2" w:space="0"/>
              <w:right w:val="single" w:color="auto" w:sz="2" w:space="0"/>
            </w:tcBorders>
            <w:vAlign w:val="center"/>
          </w:tcPr>
          <w:p>
            <w:pPr>
              <w:autoSpaceDE w:val="0"/>
              <w:autoSpaceDN w:val="0"/>
              <w:adjustRightInd/>
              <w:jc w:val="center"/>
              <w:rPr>
                <w:rFonts w:ascii="Times New Roman" w:hAnsi="Times New Roman" w:eastAsia="Times New Roman" w:cs="Times New Roman"/>
                <w:kern w:val="2"/>
                <w:sz w:val="21"/>
                <w:szCs w:val="21"/>
                <w:lang w:val="en-US" w:eastAsia="zh-CN" w:bidi="ar-SA"/>
              </w:rPr>
            </w:pPr>
            <w:r>
              <w:rPr>
                <w:rFonts w:hint="eastAsia" w:eastAsia="Times New Roman"/>
                <w:szCs w:val="21"/>
              </w:rPr>
              <w:t>DB14/T 1287</w:t>
            </w:r>
            <w:r>
              <w:rPr>
                <w:rFonts w:hint="eastAsia" w:eastAsiaTheme="minorEastAsia"/>
                <w:szCs w:val="21"/>
              </w:rPr>
              <w:t>-2016</w:t>
            </w:r>
            <w:r>
              <w:rPr>
                <w:rFonts w:hint="eastAsia" w:eastAsia="Times New Roman"/>
                <w:szCs w:val="21"/>
              </w:rPr>
              <w:t xml:space="preserve"> </w:t>
            </w:r>
          </w:p>
        </w:tc>
        <w:tc>
          <w:tcPr>
            <w:tcW w:w="5241" w:type="dxa"/>
            <w:tcBorders>
              <w:top w:val="single" w:color="auto" w:sz="2" w:space="0"/>
              <w:left w:val="single" w:color="auto" w:sz="2" w:space="0"/>
              <w:bottom w:val="single" w:color="auto" w:sz="2" w:space="0"/>
              <w:right w:val="single" w:color="auto" w:sz="2" w:space="0"/>
            </w:tcBorders>
            <w:vAlign w:val="center"/>
          </w:tcPr>
          <w:p>
            <w:pPr>
              <w:jc w:val="center"/>
              <w:rPr>
                <w:rFonts w:hint="eastAsia" w:ascii="Times New Roman" w:hAnsi="Times New Roman" w:eastAsia="楷体" w:cs="Times New Roman"/>
                <w:kern w:val="2"/>
                <w:sz w:val="21"/>
                <w:szCs w:val="21"/>
                <w:highlight w:val="none"/>
                <w:lang w:val="en-US" w:eastAsia="zh-CN" w:bidi="ar-SA"/>
              </w:rPr>
            </w:pPr>
            <w:r>
              <w:rPr>
                <w:rFonts w:hint="eastAsia" w:eastAsia="楷体"/>
                <w:szCs w:val="21"/>
                <w:highlight w:val="none"/>
              </w:rPr>
              <w:t>设施蔬菜固碳生产技术规程  日光温室结构与性能</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jc w:val="center"/>
        </w:trPr>
        <w:tc>
          <w:tcPr>
            <w:tcW w:w="739" w:type="dxa"/>
            <w:tcBorders>
              <w:top w:val="single" w:color="auto" w:sz="2" w:space="0"/>
              <w:left w:val="single" w:color="auto" w:sz="2" w:space="0"/>
              <w:bottom w:val="single" w:color="auto" w:sz="2" w:space="0"/>
              <w:right w:val="single" w:color="auto" w:sz="2" w:space="0"/>
            </w:tcBorders>
            <w:vAlign w:val="center"/>
          </w:tcPr>
          <w:p>
            <w:pPr>
              <w:jc w:val="center"/>
              <w:rPr>
                <w:rFonts w:hint="eastAsia" w:eastAsia="华文仿宋"/>
                <w:kern w:val="0"/>
                <w:szCs w:val="21"/>
                <w:lang w:eastAsia="zh-CN"/>
              </w:rPr>
            </w:pPr>
            <w:r>
              <w:rPr>
                <w:rFonts w:hint="eastAsia" w:eastAsia="华文仿宋"/>
                <w:kern w:val="0"/>
                <w:szCs w:val="21"/>
                <w:lang w:val="en-US" w:eastAsia="zh-CN"/>
              </w:rPr>
              <w:t>6</w:t>
            </w:r>
          </w:p>
        </w:tc>
        <w:tc>
          <w:tcPr>
            <w:tcW w:w="1999" w:type="dxa"/>
            <w:tcBorders>
              <w:top w:val="single" w:color="auto" w:sz="2" w:space="0"/>
              <w:left w:val="single" w:color="auto" w:sz="2" w:space="0"/>
              <w:bottom w:val="single" w:color="auto" w:sz="2" w:space="0"/>
              <w:right w:val="single" w:color="auto" w:sz="2" w:space="0"/>
            </w:tcBorders>
            <w:vAlign w:val="center"/>
          </w:tcPr>
          <w:p>
            <w:pPr>
              <w:autoSpaceDE w:val="0"/>
              <w:autoSpaceDN w:val="0"/>
              <w:adjustRightInd/>
              <w:jc w:val="center"/>
              <w:rPr>
                <w:rFonts w:ascii="Times New Roman" w:hAnsi="Times New Roman" w:eastAsia="Times New Roman" w:cs="Times New Roman"/>
                <w:kern w:val="2"/>
                <w:sz w:val="21"/>
                <w:szCs w:val="21"/>
                <w:lang w:val="en-US" w:eastAsia="zh-CN" w:bidi="ar-SA"/>
              </w:rPr>
            </w:pPr>
            <w:r>
              <w:rPr>
                <w:rFonts w:hint="eastAsia" w:eastAsia="Times New Roman"/>
                <w:szCs w:val="21"/>
              </w:rPr>
              <w:t>DB14/T 12</w:t>
            </w:r>
            <w:r>
              <w:rPr>
                <w:rFonts w:hint="eastAsia"/>
                <w:szCs w:val="21"/>
                <w:lang w:val="en-US" w:eastAsia="zh-CN"/>
              </w:rPr>
              <w:t>88</w:t>
            </w:r>
            <w:r>
              <w:rPr>
                <w:rFonts w:hint="eastAsia" w:eastAsiaTheme="minorEastAsia"/>
                <w:szCs w:val="21"/>
              </w:rPr>
              <w:t>-2016</w:t>
            </w:r>
            <w:r>
              <w:rPr>
                <w:rFonts w:hint="eastAsia" w:eastAsia="Times New Roman"/>
                <w:szCs w:val="21"/>
              </w:rPr>
              <w:t xml:space="preserve"> </w:t>
            </w:r>
          </w:p>
        </w:tc>
        <w:tc>
          <w:tcPr>
            <w:tcW w:w="5241" w:type="dxa"/>
            <w:tcBorders>
              <w:top w:val="single" w:color="auto" w:sz="2" w:space="0"/>
              <w:left w:val="single" w:color="auto" w:sz="2" w:space="0"/>
              <w:bottom w:val="single" w:color="auto" w:sz="2" w:space="0"/>
              <w:right w:val="single" w:color="auto" w:sz="2" w:space="0"/>
            </w:tcBorders>
            <w:vAlign w:val="center"/>
          </w:tcPr>
          <w:p>
            <w:pPr>
              <w:jc w:val="center"/>
              <w:rPr>
                <w:rFonts w:hint="eastAsia" w:ascii="Times New Roman" w:hAnsi="Times New Roman" w:eastAsia="楷体" w:cs="Times New Roman"/>
                <w:kern w:val="2"/>
                <w:sz w:val="21"/>
                <w:szCs w:val="21"/>
                <w:highlight w:val="none"/>
                <w:lang w:val="en-US" w:eastAsia="zh-CN" w:bidi="ar-SA"/>
              </w:rPr>
            </w:pPr>
            <w:r>
              <w:rPr>
                <w:rFonts w:hint="eastAsia" w:eastAsia="楷体"/>
                <w:szCs w:val="21"/>
                <w:highlight w:val="none"/>
              </w:rPr>
              <w:t>设施蔬菜二氧化碳施肥技术规程</w:t>
            </w:r>
          </w:p>
        </w:tc>
      </w:tr>
    </w:tbl>
    <w:p>
      <w:pPr>
        <w:spacing w:line="360" w:lineRule="auto"/>
        <w:ind w:firstLine="480" w:firstLineChars="200"/>
        <w:outlineLvl w:val="0"/>
        <w:rPr>
          <w:rFonts w:ascii="黑体" w:eastAsia="黑体"/>
          <w:sz w:val="24"/>
        </w:rPr>
      </w:pPr>
      <w:r>
        <w:rPr>
          <w:rFonts w:hint="eastAsia" w:ascii="黑体" w:eastAsia="黑体"/>
          <w:sz w:val="24"/>
        </w:rPr>
        <w:t>五</w:t>
      </w:r>
      <w:r>
        <w:rPr>
          <w:rFonts w:ascii="黑体" w:eastAsia="黑体"/>
          <w:sz w:val="24"/>
        </w:rPr>
        <w:t>、主要条款的说明，主要技术指标、参数、试验验证的分析、综合论述</w:t>
      </w:r>
    </w:p>
    <w:p>
      <w:pPr>
        <w:spacing w:line="360" w:lineRule="auto"/>
        <w:ind w:firstLine="480" w:firstLineChars="200"/>
        <w:rPr>
          <w:rFonts w:eastAsia="仿宋_GB2312"/>
          <w:bCs/>
          <w:sz w:val="24"/>
        </w:rPr>
      </w:pPr>
      <w:r>
        <w:rPr>
          <w:rFonts w:hint="eastAsia" w:eastAsia="仿宋_GB2312"/>
          <w:bCs/>
          <w:sz w:val="24"/>
        </w:rPr>
        <w:t>标准修订工作组以“合法性、安全性、适应性、协调性和先进性”为修订原则，以文本结构更加合理、表述更加准确、技术指标更加科学为修订目标，从</w:t>
      </w:r>
      <w:r>
        <w:rPr>
          <w:rFonts w:hint="eastAsia" w:eastAsia="仿宋_GB2312"/>
          <w:bCs/>
          <w:sz w:val="24"/>
          <w:lang w:val="en-US" w:eastAsia="zh-CN"/>
        </w:rPr>
        <w:t>11</w:t>
      </w:r>
      <w:r>
        <w:rPr>
          <w:rFonts w:hint="eastAsia" w:eastAsia="仿宋_GB2312"/>
          <w:bCs/>
          <w:sz w:val="24"/>
        </w:rPr>
        <w:t>个方面对文本进行了修订，其中：</w:t>
      </w:r>
    </w:p>
    <w:p>
      <w:pPr>
        <w:numPr>
          <w:ilvl w:val="0"/>
          <w:numId w:val="6"/>
        </w:numPr>
        <w:spacing w:line="360" w:lineRule="auto"/>
        <w:ind w:firstLine="481" w:firstLineChars="200"/>
        <w:rPr>
          <w:rFonts w:eastAsia="仿宋_GB2312"/>
          <w:b/>
          <w:sz w:val="24"/>
        </w:rPr>
      </w:pPr>
      <w:r>
        <w:rPr>
          <w:rFonts w:hint="eastAsia" w:eastAsia="仿宋_GB2312"/>
          <w:b/>
          <w:sz w:val="24"/>
        </w:rPr>
        <w:t>涉及结构性调整的主要有</w:t>
      </w:r>
      <w:r>
        <w:rPr>
          <w:rFonts w:hint="eastAsia" w:eastAsia="仿宋_GB2312"/>
          <w:b/>
          <w:sz w:val="24"/>
          <w:lang w:val="en-US" w:eastAsia="zh-CN"/>
        </w:rPr>
        <w:t>2</w:t>
      </w:r>
      <w:r>
        <w:rPr>
          <w:rFonts w:hint="eastAsia" w:eastAsia="仿宋_GB2312"/>
          <w:b/>
          <w:sz w:val="24"/>
        </w:rPr>
        <w:t>项：</w:t>
      </w:r>
    </w:p>
    <w:p>
      <w:pPr>
        <w:spacing w:line="360" w:lineRule="auto"/>
        <w:ind w:firstLine="480" w:firstLineChars="200"/>
        <w:rPr>
          <w:rFonts w:hint="eastAsia" w:eastAsia="仿宋_GB2312"/>
          <w:bCs/>
          <w:sz w:val="24"/>
        </w:rPr>
      </w:pPr>
      <w:r>
        <w:rPr>
          <w:rFonts w:hint="eastAsia" w:eastAsia="仿宋_GB2312"/>
          <w:bCs/>
          <w:sz w:val="24"/>
        </w:rPr>
        <w:t>（1）增加了“</w:t>
      </w:r>
      <w:r>
        <w:rPr>
          <w:rFonts w:hint="eastAsia" w:eastAsia="仿宋_GB2312"/>
          <w:bCs/>
          <w:sz w:val="24"/>
          <w:lang w:val="en-US" w:eastAsia="zh-CN"/>
        </w:rPr>
        <w:t>5 茬口安排</w:t>
      </w:r>
      <w:r>
        <w:rPr>
          <w:rFonts w:hint="eastAsia" w:eastAsia="仿宋_GB2312"/>
          <w:bCs/>
          <w:sz w:val="24"/>
        </w:rPr>
        <w:t>”（见第5章）。</w:t>
      </w:r>
    </w:p>
    <w:p>
      <w:pPr>
        <w:spacing w:line="360" w:lineRule="auto"/>
        <w:ind w:firstLine="480" w:firstLineChars="200"/>
        <w:rPr>
          <w:rFonts w:hint="eastAsia" w:eastAsia="仿宋_GB2312"/>
          <w:bCs/>
          <w:sz w:val="24"/>
        </w:rPr>
      </w:pPr>
      <w:r>
        <w:rPr>
          <w:rFonts w:hint="eastAsia" w:eastAsia="仿宋_GB2312"/>
          <w:bCs/>
          <w:sz w:val="24"/>
        </w:rPr>
        <w:t>修订原因：引用的标准已</w:t>
      </w:r>
      <w:r>
        <w:rPr>
          <w:rFonts w:hint="eastAsia" w:eastAsia="仿宋_GB2312"/>
          <w:bCs/>
          <w:sz w:val="24"/>
          <w:lang w:val="en-US" w:eastAsia="zh-CN"/>
        </w:rPr>
        <w:t>废止</w:t>
      </w:r>
      <w:r>
        <w:rPr>
          <w:rFonts w:hint="eastAsia" w:eastAsia="仿宋_GB2312"/>
          <w:bCs/>
          <w:sz w:val="24"/>
        </w:rPr>
        <w:t>，故增加病虫害防治具体措施。</w:t>
      </w:r>
    </w:p>
    <w:p>
      <w:pPr>
        <w:spacing w:line="360" w:lineRule="auto"/>
        <w:ind w:firstLine="480" w:firstLineChars="200"/>
        <w:rPr>
          <w:rFonts w:hint="eastAsia" w:eastAsia="仿宋_GB2312"/>
          <w:bCs/>
          <w:sz w:val="24"/>
        </w:rPr>
      </w:pPr>
      <w:r>
        <w:rPr>
          <w:rFonts w:hint="eastAsia" w:eastAsia="仿宋_GB2312"/>
          <w:bCs/>
          <w:sz w:val="24"/>
        </w:rPr>
        <w:t>（</w:t>
      </w:r>
      <w:r>
        <w:rPr>
          <w:rFonts w:hint="eastAsia" w:eastAsia="仿宋_GB2312"/>
          <w:bCs/>
          <w:sz w:val="24"/>
          <w:lang w:val="en-US" w:eastAsia="zh-CN"/>
        </w:rPr>
        <w:t>2</w:t>
      </w:r>
      <w:r>
        <w:rPr>
          <w:rFonts w:hint="eastAsia" w:eastAsia="仿宋_GB2312"/>
          <w:bCs/>
          <w:sz w:val="24"/>
        </w:rPr>
        <w:t>）增加了“</w:t>
      </w:r>
      <w:r>
        <w:rPr>
          <w:rFonts w:hint="eastAsia" w:eastAsia="仿宋_GB2312"/>
          <w:bCs/>
          <w:sz w:val="24"/>
          <w:lang w:val="en-US" w:eastAsia="zh-CN"/>
        </w:rPr>
        <w:t>附录A</w:t>
      </w:r>
      <w:r>
        <w:rPr>
          <w:rFonts w:hint="eastAsia" w:eastAsia="仿宋_GB2312"/>
          <w:bCs/>
          <w:sz w:val="24"/>
        </w:rPr>
        <w:t>”。</w:t>
      </w:r>
    </w:p>
    <w:p>
      <w:pPr>
        <w:spacing w:line="360" w:lineRule="auto"/>
        <w:ind w:firstLine="480" w:firstLineChars="200"/>
        <w:rPr>
          <w:rFonts w:hint="eastAsia" w:eastAsia="仿宋_GB2312"/>
          <w:bCs/>
          <w:sz w:val="24"/>
        </w:rPr>
      </w:pPr>
      <w:r>
        <w:rPr>
          <w:rFonts w:hint="eastAsia" w:eastAsia="仿宋_GB2312"/>
          <w:bCs/>
          <w:sz w:val="24"/>
        </w:rPr>
        <w:t>修订原因：</w:t>
      </w:r>
      <w:r>
        <w:rPr>
          <w:rFonts w:hint="eastAsia" w:eastAsia="仿宋_GB2312"/>
          <w:bCs/>
          <w:sz w:val="24"/>
          <w:lang w:val="en-US" w:eastAsia="zh-CN"/>
        </w:rPr>
        <w:t>应对主要生产环节进行详细记录</w:t>
      </w:r>
      <w:r>
        <w:rPr>
          <w:rFonts w:hint="eastAsia" w:eastAsia="仿宋_GB2312"/>
          <w:bCs/>
          <w:sz w:val="24"/>
        </w:rPr>
        <w:t>，</w:t>
      </w:r>
      <w:r>
        <w:rPr>
          <w:rFonts w:hint="eastAsia" w:eastAsia="仿宋_GB2312"/>
          <w:bCs/>
          <w:sz w:val="24"/>
          <w:lang w:val="en-US" w:eastAsia="zh-CN"/>
        </w:rPr>
        <w:t>需增加生产档案记录表</w:t>
      </w:r>
      <w:r>
        <w:rPr>
          <w:rFonts w:hint="eastAsia" w:eastAsia="仿宋_GB2312"/>
          <w:bCs/>
          <w:sz w:val="24"/>
        </w:rPr>
        <w:t>。</w:t>
      </w:r>
    </w:p>
    <w:p>
      <w:pPr>
        <w:numPr>
          <w:ilvl w:val="0"/>
          <w:numId w:val="6"/>
        </w:numPr>
        <w:spacing w:line="360" w:lineRule="auto"/>
        <w:ind w:firstLine="481" w:firstLineChars="200"/>
        <w:rPr>
          <w:rFonts w:eastAsia="仿宋_GB2312"/>
          <w:b/>
          <w:sz w:val="24"/>
        </w:rPr>
      </w:pPr>
      <w:r>
        <w:rPr>
          <w:rFonts w:hint="eastAsia" w:eastAsia="仿宋_GB2312"/>
          <w:b/>
          <w:sz w:val="24"/>
        </w:rPr>
        <w:t>涉及表述与编辑性修改的主要有</w:t>
      </w:r>
      <w:r>
        <w:rPr>
          <w:rFonts w:hint="eastAsia" w:eastAsia="仿宋_GB2312"/>
          <w:b/>
          <w:sz w:val="24"/>
          <w:lang w:val="en-US" w:eastAsia="zh-CN"/>
        </w:rPr>
        <w:t>9</w:t>
      </w:r>
      <w:r>
        <w:rPr>
          <w:rFonts w:hint="eastAsia" w:eastAsia="仿宋_GB2312"/>
          <w:b/>
          <w:sz w:val="24"/>
        </w:rPr>
        <w:t>项：</w:t>
      </w:r>
    </w:p>
    <w:p>
      <w:pPr>
        <w:spacing w:line="360" w:lineRule="auto"/>
        <w:ind w:firstLine="480" w:firstLineChars="200"/>
        <w:rPr>
          <w:rFonts w:hint="eastAsia" w:ascii="仿宋_GB2312" w:eastAsia="仿宋_GB2312"/>
          <w:bCs/>
          <w:sz w:val="24"/>
        </w:rPr>
      </w:pPr>
      <w:r>
        <w:rPr>
          <w:rFonts w:hint="eastAsia" w:ascii="仿宋_GB2312" w:eastAsia="仿宋_GB2312"/>
          <w:bCs/>
          <w:sz w:val="24"/>
        </w:rPr>
        <w:t>（</w:t>
      </w:r>
      <w:r>
        <w:rPr>
          <w:rFonts w:hint="eastAsia" w:eastAsia="仿宋_GB2312"/>
          <w:bCs/>
          <w:sz w:val="24"/>
        </w:rPr>
        <w:t>1</w:t>
      </w:r>
      <w:r>
        <w:rPr>
          <w:rFonts w:hint="eastAsia" w:ascii="仿宋_GB2312" w:eastAsia="仿宋_GB2312"/>
          <w:bCs/>
          <w:sz w:val="24"/>
        </w:rPr>
        <w:t>）更改了标准</w:t>
      </w:r>
      <w:r>
        <w:rPr>
          <w:rFonts w:hint="eastAsia" w:ascii="仿宋_GB2312" w:eastAsia="仿宋_GB2312"/>
          <w:bCs/>
          <w:sz w:val="24"/>
          <w:lang w:val="en-US" w:eastAsia="zh-CN"/>
        </w:rPr>
        <w:t>名称</w:t>
      </w:r>
      <w:r>
        <w:rPr>
          <w:rFonts w:hint="eastAsia" w:ascii="仿宋_GB2312" w:eastAsia="仿宋_GB2312"/>
          <w:bCs/>
          <w:sz w:val="24"/>
        </w:rPr>
        <w:t>。</w:t>
      </w:r>
    </w:p>
    <w:p>
      <w:pPr>
        <w:spacing w:line="360" w:lineRule="auto"/>
        <w:ind w:firstLine="480" w:firstLineChars="200"/>
        <w:rPr>
          <w:rFonts w:eastAsia="仿宋_GB2312"/>
          <w:bCs/>
          <w:sz w:val="24"/>
        </w:rPr>
      </w:pPr>
      <w:r>
        <w:rPr>
          <w:rFonts w:hint="eastAsia" w:ascii="仿宋_GB2312" w:eastAsia="仿宋_GB2312"/>
          <w:bCs/>
          <w:sz w:val="24"/>
        </w:rPr>
        <w:t>修订原因：不能出现</w:t>
      </w:r>
      <w:r>
        <w:rPr>
          <w:rFonts w:hint="eastAsia" w:ascii="仿宋_GB2312" w:eastAsia="仿宋_GB2312"/>
          <w:bCs/>
          <w:sz w:val="24"/>
          <w:lang w:eastAsia="zh-CN"/>
        </w:rPr>
        <w:t>“</w:t>
      </w:r>
      <w:r>
        <w:rPr>
          <w:rFonts w:hint="eastAsia" w:ascii="仿宋_GB2312" w:eastAsia="仿宋_GB2312"/>
          <w:bCs/>
          <w:sz w:val="24"/>
        </w:rPr>
        <w:t>高效</w:t>
      </w:r>
      <w:r>
        <w:rPr>
          <w:rFonts w:hint="eastAsia" w:ascii="仿宋_GB2312" w:eastAsia="仿宋_GB2312"/>
          <w:bCs/>
          <w:sz w:val="24"/>
          <w:lang w:eastAsia="zh-CN"/>
        </w:rPr>
        <w:t>”</w:t>
      </w:r>
      <w:r>
        <w:rPr>
          <w:rFonts w:hint="eastAsia" w:ascii="仿宋_GB2312" w:eastAsia="仿宋_GB2312"/>
          <w:bCs/>
          <w:sz w:val="24"/>
        </w:rPr>
        <w:t>等字。</w:t>
      </w:r>
    </w:p>
    <w:p>
      <w:pPr>
        <w:spacing w:line="360" w:lineRule="auto"/>
        <w:ind w:firstLine="480" w:firstLineChars="200"/>
        <w:rPr>
          <w:rFonts w:hint="eastAsia" w:ascii="仿宋_GB2312" w:eastAsia="仿宋_GB2312"/>
          <w:bCs/>
          <w:sz w:val="24"/>
        </w:rPr>
      </w:pPr>
      <w:r>
        <w:rPr>
          <w:rFonts w:hint="eastAsia" w:ascii="仿宋_GB2312" w:eastAsia="仿宋_GB2312"/>
          <w:bCs/>
          <w:sz w:val="24"/>
        </w:rPr>
        <w:t>（</w:t>
      </w:r>
      <w:r>
        <w:rPr>
          <w:rFonts w:hint="eastAsia" w:eastAsia="仿宋_GB2312"/>
          <w:bCs/>
          <w:sz w:val="24"/>
        </w:rPr>
        <w:t>2</w:t>
      </w:r>
      <w:r>
        <w:rPr>
          <w:rFonts w:hint="eastAsia" w:ascii="仿宋_GB2312" w:eastAsia="仿宋_GB2312"/>
          <w:bCs/>
          <w:sz w:val="24"/>
        </w:rPr>
        <w:t>）更改了“</w:t>
      </w:r>
      <w:r>
        <w:rPr>
          <w:rFonts w:hint="eastAsia" w:eastAsia="仿宋_GB2312"/>
          <w:bCs/>
          <w:sz w:val="24"/>
        </w:rPr>
        <w:t xml:space="preserve">2 </w:t>
      </w:r>
      <w:r>
        <w:rPr>
          <w:rFonts w:hint="eastAsia" w:ascii="仿宋_GB2312" w:eastAsia="仿宋_GB2312"/>
          <w:bCs/>
          <w:sz w:val="24"/>
        </w:rPr>
        <w:t>规范性引用文件”。</w:t>
      </w:r>
    </w:p>
    <w:p>
      <w:pPr>
        <w:spacing w:line="360" w:lineRule="auto"/>
        <w:ind w:firstLine="480" w:firstLineChars="200"/>
        <w:rPr>
          <w:rFonts w:eastAsia="仿宋_GB2312"/>
          <w:bCs/>
          <w:sz w:val="24"/>
        </w:rPr>
      </w:pPr>
      <w:r>
        <w:rPr>
          <w:rFonts w:hint="eastAsia" w:ascii="仿宋_GB2312" w:eastAsia="仿宋_GB2312"/>
          <w:bCs/>
          <w:sz w:val="24"/>
        </w:rPr>
        <w:t>修订原因：部分引用文件</w:t>
      </w:r>
      <w:r>
        <w:rPr>
          <w:rFonts w:hint="eastAsia" w:ascii="仿宋_GB2312" w:eastAsia="仿宋_GB2312"/>
          <w:bCs/>
          <w:sz w:val="24"/>
          <w:lang w:eastAsia="zh-CN"/>
        </w:rPr>
        <w:t>（</w:t>
      </w:r>
      <w:r>
        <w:rPr>
          <w:rFonts w:hint="default" w:ascii="Times New Roman" w:eastAsia="仿宋_GB2312"/>
          <w:bCs/>
          <w:sz w:val="24"/>
        </w:rPr>
        <w:t xml:space="preserve">DB14/T 1075 </w:t>
      </w:r>
      <w:r>
        <w:rPr>
          <w:rFonts w:hint="eastAsia" w:ascii="仿宋_GB2312" w:eastAsia="仿宋_GB2312"/>
          <w:bCs/>
          <w:sz w:val="24"/>
        </w:rPr>
        <w:t>无公害设施生菜生产技术规程</w:t>
      </w:r>
      <w:r>
        <w:rPr>
          <w:rFonts w:hint="eastAsia" w:ascii="仿宋_GB2312" w:eastAsia="仿宋_GB2312"/>
          <w:bCs/>
          <w:sz w:val="24"/>
          <w:lang w:eastAsia="zh-CN"/>
        </w:rPr>
        <w:t>）</w:t>
      </w:r>
      <w:r>
        <w:rPr>
          <w:rFonts w:hint="eastAsia" w:ascii="仿宋_GB2312" w:eastAsia="仿宋_GB2312"/>
          <w:bCs/>
          <w:sz w:val="24"/>
        </w:rPr>
        <w:t>已</w:t>
      </w:r>
      <w:r>
        <w:rPr>
          <w:rFonts w:hint="eastAsia" w:ascii="仿宋_GB2312" w:eastAsia="仿宋_GB2312"/>
          <w:bCs/>
          <w:sz w:val="24"/>
          <w:lang w:val="en-US" w:eastAsia="zh-CN"/>
        </w:rPr>
        <w:t>废止</w:t>
      </w:r>
      <w:r>
        <w:rPr>
          <w:rFonts w:hint="eastAsia" w:ascii="仿宋_GB2312" w:eastAsia="仿宋_GB2312"/>
          <w:bCs/>
          <w:sz w:val="24"/>
        </w:rPr>
        <w:t>。</w:t>
      </w:r>
    </w:p>
    <w:p>
      <w:pPr>
        <w:spacing w:line="360" w:lineRule="auto"/>
        <w:ind w:firstLine="480" w:firstLineChars="200"/>
        <w:rPr>
          <w:rFonts w:hint="eastAsia" w:ascii="仿宋_GB2312" w:eastAsia="仿宋_GB2312"/>
          <w:bCs/>
          <w:sz w:val="24"/>
        </w:rPr>
      </w:pPr>
      <w:r>
        <w:rPr>
          <w:rFonts w:hint="eastAsia" w:ascii="仿宋_GB2312" w:eastAsia="仿宋_GB2312"/>
          <w:bCs/>
          <w:sz w:val="24"/>
        </w:rPr>
        <w:t>（</w:t>
      </w:r>
      <w:r>
        <w:rPr>
          <w:rFonts w:hint="eastAsia" w:eastAsia="仿宋_GB2312"/>
          <w:bCs/>
          <w:sz w:val="24"/>
        </w:rPr>
        <w:t>3</w:t>
      </w:r>
      <w:r>
        <w:rPr>
          <w:rFonts w:hint="eastAsia" w:ascii="仿宋_GB2312" w:eastAsia="仿宋_GB2312"/>
          <w:bCs/>
          <w:sz w:val="24"/>
        </w:rPr>
        <w:t>）更改了“</w:t>
      </w:r>
      <w:r>
        <w:rPr>
          <w:rFonts w:hint="eastAsia" w:eastAsia="仿宋_GB2312"/>
          <w:bCs/>
          <w:sz w:val="24"/>
        </w:rPr>
        <w:t>3</w:t>
      </w:r>
      <w:r>
        <w:rPr>
          <w:rFonts w:hint="eastAsia" w:eastAsia="仿宋_GB2312"/>
          <w:bCs/>
          <w:sz w:val="24"/>
          <w:lang w:val="en-US" w:eastAsia="zh-CN"/>
        </w:rPr>
        <w:t xml:space="preserve">.1 </w:t>
      </w:r>
      <w:r>
        <w:rPr>
          <w:rFonts w:hint="eastAsia" w:ascii="仿宋_GB2312" w:eastAsia="仿宋_GB2312"/>
          <w:bCs/>
          <w:sz w:val="24"/>
          <w:lang w:val="en-US" w:eastAsia="zh-CN"/>
        </w:rPr>
        <w:t>固碳生产</w:t>
      </w:r>
      <w:r>
        <w:rPr>
          <w:rFonts w:hint="eastAsia" w:ascii="仿宋_GB2312" w:eastAsia="仿宋_GB2312"/>
          <w:bCs/>
          <w:sz w:val="24"/>
        </w:rPr>
        <w:t>”</w:t>
      </w:r>
      <w:r>
        <w:rPr>
          <w:rFonts w:hint="default" w:ascii="Times New Roman" w:eastAsia="仿宋_GB2312"/>
          <w:bCs/>
          <w:sz w:val="24"/>
        </w:rPr>
        <w:t>（见</w:t>
      </w:r>
      <w:r>
        <w:rPr>
          <w:rFonts w:hint="default" w:ascii="Times New Roman" w:eastAsia="仿宋_GB2312"/>
          <w:bCs/>
          <w:sz w:val="24"/>
          <w:lang w:val="en-US" w:eastAsia="zh-CN"/>
        </w:rPr>
        <w:t>3</w:t>
      </w:r>
      <w:r>
        <w:rPr>
          <w:rFonts w:hint="default" w:ascii="Times New Roman" w:eastAsia="仿宋_GB2312"/>
          <w:bCs/>
          <w:sz w:val="24"/>
        </w:rPr>
        <w:t>.1，2018年版的</w:t>
      </w:r>
      <w:r>
        <w:rPr>
          <w:rFonts w:hint="default" w:ascii="Times New Roman" w:eastAsia="仿宋_GB2312"/>
          <w:bCs/>
          <w:sz w:val="24"/>
          <w:lang w:val="en-US" w:eastAsia="zh-CN"/>
        </w:rPr>
        <w:t>3</w:t>
      </w:r>
      <w:r>
        <w:rPr>
          <w:rFonts w:hint="default" w:ascii="Times New Roman" w:eastAsia="仿宋_GB2312"/>
          <w:bCs/>
          <w:sz w:val="24"/>
        </w:rPr>
        <w:t>.1）。</w:t>
      </w:r>
    </w:p>
    <w:p>
      <w:pPr>
        <w:spacing w:line="360" w:lineRule="auto"/>
        <w:ind w:firstLine="480" w:firstLineChars="200"/>
        <w:rPr>
          <w:rFonts w:hint="eastAsia" w:eastAsia="仿宋_GB2312"/>
          <w:bCs/>
          <w:sz w:val="24"/>
        </w:rPr>
      </w:pPr>
      <w:r>
        <w:rPr>
          <w:rFonts w:hint="eastAsia" w:ascii="仿宋_GB2312" w:eastAsia="仿宋_GB2312"/>
          <w:bCs/>
          <w:sz w:val="24"/>
        </w:rPr>
        <w:t>修订原因：</w:t>
      </w:r>
      <w:r>
        <w:rPr>
          <w:rFonts w:hint="eastAsia" w:ascii="仿宋_GB2312" w:eastAsia="仿宋_GB2312"/>
          <w:bCs/>
          <w:sz w:val="24"/>
          <w:lang w:val="en-US" w:eastAsia="zh-CN"/>
        </w:rPr>
        <w:t>术语与定义中</w:t>
      </w:r>
      <w:r>
        <w:rPr>
          <w:rFonts w:hint="eastAsia" w:ascii="仿宋_GB2312" w:eastAsia="仿宋_GB2312"/>
          <w:bCs/>
          <w:sz w:val="24"/>
        </w:rPr>
        <w:t>不能出现</w:t>
      </w:r>
      <w:r>
        <w:rPr>
          <w:rFonts w:hint="eastAsia" w:ascii="仿宋_GB2312" w:eastAsia="仿宋_GB2312"/>
          <w:bCs/>
          <w:sz w:val="24"/>
          <w:lang w:eastAsia="zh-CN"/>
        </w:rPr>
        <w:t>“</w:t>
      </w:r>
      <w:r>
        <w:rPr>
          <w:rFonts w:hint="eastAsia" w:ascii="仿宋_GB2312" w:eastAsia="仿宋_GB2312"/>
          <w:bCs/>
          <w:sz w:val="24"/>
        </w:rPr>
        <w:t>高效</w:t>
      </w:r>
      <w:r>
        <w:rPr>
          <w:rFonts w:hint="eastAsia" w:ascii="仿宋_GB2312" w:eastAsia="仿宋_GB2312"/>
          <w:bCs/>
          <w:sz w:val="24"/>
          <w:lang w:eastAsia="zh-CN"/>
        </w:rPr>
        <w:t>”</w:t>
      </w:r>
      <w:r>
        <w:rPr>
          <w:rFonts w:hint="eastAsia" w:ascii="仿宋_GB2312" w:eastAsia="仿宋_GB2312"/>
          <w:bCs/>
          <w:sz w:val="24"/>
        </w:rPr>
        <w:t>等字。</w:t>
      </w:r>
    </w:p>
    <w:p>
      <w:pPr>
        <w:spacing w:line="360" w:lineRule="auto"/>
        <w:ind w:firstLine="480" w:firstLineChars="200"/>
        <w:rPr>
          <w:rFonts w:hint="eastAsia" w:ascii="仿宋_GB2312" w:eastAsia="仿宋_GB2312"/>
          <w:bCs/>
          <w:sz w:val="24"/>
        </w:rPr>
      </w:pPr>
      <w:r>
        <w:rPr>
          <w:rFonts w:hint="eastAsia" w:ascii="仿宋_GB2312" w:eastAsia="仿宋_GB2312"/>
          <w:bCs/>
          <w:sz w:val="24"/>
        </w:rPr>
        <w:t>（</w:t>
      </w:r>
      <w:r>
        <w:rPr>
          <w:rFonts w:hint="eastAsia" w:eastAsia="仿宋_GB2312"/>
          <w:bCs/>
          <w:sz w:val="24"/>
        </w:rPr>
        <w:t>4</w:t>
      </w:r>
      <w:r>
        <w:rPr>
          <w:rFonts w:hint="eastAsia" w:ascii="仿宋_GB2312" w:eastAsia="仿宋_GB2312"/>
          <w:bCs/>
          <w:sz w:val="24"/>
        </w:rPr>
        <w:t>）更改了“</w:t>
      </w:r>
      <w:r>
        <w:rPr>
          <w:rFonts w:hint="eastAsia" w:eastAsia="仿宋_GB2312"/>
          <w:bCs/>
          <w:sz w:val="24"/>
          <w:lang w:val="en-US" w:eastAsia="zh-CN"/>
        </w:rPr>
        <w:t>6</w:t>
      </w:r>
      <w:r>
        <w:rPr>
          <w:rFonts w:hint="eastAsia" w:eastAsia="仿宋_GB2312"/>
          <w:bCs/>
          <w:sz w:val="24"/>
        </w:rPr>
        <w:t xml:space="preserve">.1 </w:t>
      </w:r>
      <w:r>
        <w:rPr>
          <w:rFonts w:hint="eastAsia" w:ascii="仿宋_GB2312" w:eastAsia="仿宋_GB2312"/>
          <w:bCs/>
          <w:sz w:val="24"/>
        </w:rPr>
        <w:t>品种选择”</w:t>
      </w:r>
      <w:r>
        <w:rPr>
          <w:rFonts w:hint="eastAsia" w:eastAsia="仿宋_GB2312"/>
          <w:bCs/>
          <w:sz w:val="24"/>
          <w:lang w:eastAsia="zh-CN"/>
        </w:rPr>
        <w:t>（</w:t>
      </w:r>
      <w:r>
        <w:rPr>
          <w:rFonts w:hint="eastAsia" w:eastAsia="仿宋_GB2312"/>
          <w:bCs/>
          <w:sz w:val="24"/>
          <w:lang w:val="en-US" w:eastAsia="zh-CN"/>
        </w:rPr>
        <w:t>见6.1，2018年版的5.1</w:t>
      </w:r>
      <w:r>
        <w:rPr>
          <w:rFonts w:hint="eastAsia" w:eastAsia="仿宋_GB2312"/>
          <w:bCs/>
          <w:sz w:val="24"/>
          <w:lang w:eastAsia="zh-CN"/>
        </w:rPr>
        <w:t>）</w:t>
      </w:r>
      <w:r>
        <w:rPr>
          <w:rFonts w:hint="eastAsia" w:ascii="仿宋_GB2312" w:eastAsia="仿宋_GB2312"/>
          <w:bCs/>
          <w:sz w:val="24"/>
        </w:rPr>
        <w:t>。</w:t>
      </w:r>
    </w:p>
    <w:p>
      <w:pPr>
        <w:spacing w:line="360" w:lineRule="auto"/>
        <w:ind w:firstLine="480" w:firstLineChars="200"/>
        <w:rPr>
          <w:rFonts w:hint="eastAsia" w:ascii="仿宋_GB2312" w:eastAsia="仿宋_GB2312"/>
          <w:bCs/>
          <w:sz w:val="24"/>
        </w:rPr>
      </w:pPr>
      <w:r>
        <w:rPr>
          <w:rFonts w:hint="eastAsia" w:ascii="仿宋_GB2312" w:eastAsia="仿宋_GB2312"/>
          <w:bCs/>
          <w:sz w:val="24"/>
        </w:rPr>
        <w:t>修订原因：品种特性不突出。</w:t>
      </w:r>
    </w:p>
    <w:p>
      <w:pPr>
        <w:spacing w:line="360" w:lineRule="auto"/>
        <w:ind w:firstLine="480" w:firstLineChars="200"/>
        <w:rPr>
          <w:rFonts w:hint="eastAsia" w:ascii="仿宋_GB2312" w:eastAsia="仿宋_GB2312"/>
          <w:bCs/>
          <w:sz w:val="24"/>
        </w:rPr>
      </w:pPr>
      <w:r>
        <w:rPr>
          <w:rFonts w:hint="eastAsia" w:ascii="仿宋_GB2312" w:eastAsia="仿宋_GB2312"/>
          <w:bCs/>
          <w:sz w:val="24"/>
        </w:rPr>
        <w:t>（</w:t>
      </w:r>
      <w:r>
        <w:rPr>
          <w:rFonts w:hint="eastAsia" w:eastAsia="仿宋_GB2312"/>
          <w:bCs/>
          <w:sz w:val="24"/>
          <w:lang w:val="en-US" w:eastAsia="zh-CN"/>
        </w:rPr>
        <w:t>5</w:t>
      </w:r>
      <w:r>
        <w:rPr>
          <w:rFonts w:hint="eastAsia" w:ascii="仿宋_GB2312" w:eastAsia="仿宋_GB2312"/>
          <w:bCs/>
          <w:sz w:val="24"/>
        </w:rPr>
        <w:t>）更改了“</w:t>
      </w:r>
      <w:r>
        <w:rPr>
          <w:rFonts w:hint="eastAsia" w:eastAsia="仿宋_GB2312"/>
          <w:bCs/>
          <w:sz w:val="24"/>
          <w:lang w:val="en-US" w:eastAsia="zh-CN"/>
        </w:rPr>
        <w:t>6</w:t>
      </w:r>
      <w:r>
        <w:rPr>
          <w:rFonts w:hint="eastAsia" w:eastAsia="仿宋_GB2312"/>
          <w:bCs/>
          <w:sz w:val="24"/>
        </w:rPr>
        <w:t>.</w:t>
      </w:r>
      <w:r>
        <w:rPr>
          <w:rFonts w:hint="eastAsia" w:eastAsia="仿宋_GB2312"/>
          <w:bCs/>
          <w:sz w:val="24"/>
          <w:lang w:val="en-US" w:eastAsia="zh-CN"/>
        </w:rPr>
        <w:t>2</w:t>
      </w:r>
      <w:r>
        <w:rPr>
          <w:rFonts w:hint="eastAsia" w:eastAsia="仿宋_GB2312"/>
          <w:bCs/>
          <w:sz w:val="24"/>
        </w:rPr>
        <w:t xml:space="preserve"> </w:t>
      </w:r>
      <w:r>
        <w:rPr>
          <w:rFonts w:hint="eastAsia" w:ascii="仿宋_GB2312" w:eastAsia="仿宋_GB2312"/>
          <w:bCs/>
          <w:sz w:val="24"/>
          <w:lang w:val="en-US" w:eastAsia="zh-CN"/>
        </w:rPr>
        <w:t>穴盘育苗</w:t>
      </w:r>
      <w:r>
        <w:rPr>
          <w:rFonts w:hint="eastAsia" w:ascii="仿宋_GB2312" w:eastAsia="仿宋_GB2312"/>
          <w:bCs/>
          <w:sz w:val="24"/>
        </w:rPr>
        <w:t>”</w:t>
      </w:r>
      <w:r>
        <w:rPr>
          <w:rFonts w:hint="eastAsia" w:eastAsia="仿宋_GB2312"/>
          <w:bCs/>
          <w:sz w:val="24"/>
          <w:lang w:eastAsia="zh-CN"/>
        </w:rPr>
        <w:t>（</w:t>
      </w:r>
      <w:r>
        <w:rPr>
          <w:rFonts w:hint="eastAsia" w:eastAsia="仿宋_GB2312"/>
          <w:bCs/>
          <w:sz w:val="24"/>
          <w:lang w:val="en-US" w:eastAsia="zh-CN"/>
        </w:rPr>
        <w:t>见6.2，2018年版的5.2</w:t>
      </w:r>
      <w:r>
        <w:rPr>
          <w:rFonts w:hint="eastAsia" w:eastAsia="仿宋_GB2312"/>
          <w:bCs/>
          <w:sz w:val="24"/>
          <w:lang w:eastAsia="zh-CN"/>
        </w:rPr>
        <w:t>）</w:t>
      </w:r>
      <w:r>
        <w:rPr>
          <w:rFonts w:hint="eastAsia" w:ascii="仿宋_GB2312" w:eastAsia="仿宋_GB2312"/>
          <w:bCs/>
          <w:sz w:val="24"/>
        </w:rPr>
        <w:t>。</w:t>
      </w:r>
    </w:p>
    <w:p>
      <w:pPr>
        <w:spacing w:line="360" w:lineRule="auto"/>
        <w:ind w:firstLine="480" w:firstLineChars="200"/>
        <w:rPr>
          <w:rFonts w:hint="eastAsia" w:ascii="仿宋_GB2312" w:eastAsia="仿宋_GB2312"/>
          <w:bCs/>
          <w:sz w:val="24"/>
        </w:rPr>
      </w:pPr>
      <w:r>
        <w:rPr>
          <w:rFonts w:hint="eastAsia" w:ascii="仿宋_GB2312" w:eastAsia="仿宋_GB2312"/>
          <w:bCs/>
          <w:sz w:val="24"/>
        </w:rPr>
        <w:t>修订原因：</w:t>
      </w:r>
      <w:r>
        <w:rPr>
          <w:rFonts w:hint="eastAsia" w:ascii="仿宋_GB2312" w:eastAsia="仿宋_GB2312"/>
          <w:bCs/>
          <w:sz w:val="24"/>
          <w:lang w:val="en-US" w:eastAsia="zh-CN"/>
        </w:rPr>
        <w:t>育苗过程过于繁琐</w:t>
      </w:r>
      <w:r>
        <w:rPr>
          <w:rFonts w:hint="eastAsia" w:ascii="仿宋_GB2312" w:eastAsia="仿宋_GB2312"/>
          <w:bCs/>
          <w:sz w:val="24"/>
        </w:rPr>
        <w:t>。</w:t>
      </w:r>
    </w:p>
    <w:p>
      <w:pPr>
        <w:spacing w:line="360" w:lineRule="auto"/>
        <w:ind w:firstLine="480" w:firstLineChars="200"/>
        <w:rPr>
          <w:rFonts w:hint="eastAsia" w:ascii="仿宋_GB2312" w:eastAsia="仿宋_GB2312"/>
          <w:bCs/>
          <w:sz w:val="24"/>
        </w:rPr>
      </w:pPr>
      <w:r>
        <w:rPr>
          <w:rFonts w:hint="eastAsia" w:ascii="仿宋_GB2312" w:eastAsia="仿宋_GB2312"/>
          <w:bCs/>
          <w:sz w:val="24"/>
        </w:rPr>
        <w:t>（</w:t>
      </w:r>
      <w:r>
        <w:rPr>
          <w:rFonts w:hint="eastAsia" w:eastAsia="仿宋_GB2312"/>
          <w:bCs/>
          <w:sz w:val="24"/>
          <w:lang w:val="en-US" w:eastAsia="zh-CN"/>
        </w:rPr>
        <w:t>6</w:t>
      </w:r>
      <w:r>
        <w:rPr>
          <w:rFonts w:hint="eastAsia" w:ascii="仿宋_GB2312" w:eastAsia="仿宋_GB2312"/>
          <w:bCs/>
          <w:sz w:val="24"/>
        </w:rPr>
        <w:t>）更改了“</w:t>
      </w:r>
      <w:r>
        <w:rPr>
          <w:rFonts w:hint="eastAsia" w:eastAsia="仿宋_GB2312"/>
          <w:bCs/>
          <w:sz w:val="24"/>
          <w:lang w:val="en-US" w:eastAsia="zh-CN"/>
        </w:rPr>
        <w:t>7</w:t>
      </w:r>
      <w:r>
        <w:rPr>
          <w:rFonts w:hint="eastAsia" w:eastAsia="仿宋_GB2312"/>
          <w:bCs/>
          <w:sz w:val="24"/>
        </w:rPr>
        <w:t xml:space="preserve"> 整地施肥</w:t>
      </w:r>
      <w:r>
        <w:rPr>
          <w:rFonts w:hint="eastAsia" w:eastAsia="仿宋_GB2312"/>
          <w:bCs/>
          <w:sz w:val="24"/>
          <w:lang w:eastAsia="zh-CN"/>
        </w:rPr>
        <w:t>（</w:t>
      </w:r>
      <w:r>
        <w:rPr>
          <w:rFonts w:hint="eastAsia" w:eastAsia="仿宋_GB2312"/>
          <w:bCs/>
          <w:sz w:val="24"/>
          <w:lang w:val="en-US" w:eastAsia="zh-CN"/>
        </w:rPr>
        <w:t>见第7章，2018年版的第6章</w:t>
      </w:r>
      <w:r>
        <w:rPr>
          <w:rFonts w:hint="eastAsia" w:eastAsia="仿宋_GB2312"/>
          <w:bCs/>
          <w:sz w:val="24"/>
          <w:lang w:eastAsia="zh-CN"/>
        </w:rPr>
        <w:t>）</w:t>
      </w:r>
      <w:r>
        <w:rPr>
          <w:rFonts w:hint="eastAsia" w:ascii="仿宋_GB2312" w:eastAsia="仿宋_GB2312"/>
          <w:bCs/>
          <w:sz w:val="24"/>
        </w:rPr>
        <w:t>”。</w:t>
      </w:r>
    </w:p>
    <w:p>
      <w:pPr>
        <w:spacing w:line="360" w:lineRule="auto"/>
        <w:ind w:firstLine="480" w:firstLineChars="200"/>
        <w:rPr>
          <w:rFonts w:hint="eastAsia" w:ascii="仿宋_GB2312" w:eastAsia="仿宋_GB2312"/>
          <w:bCs/>
          <w:sz w:val="24"/>
        </w:rPr>
      </w:pPr>
      <w:r>
        <w:rPr>
          <w:rFonts w:hint="eastAsia" w:ascii="仿宋_GB2312" w:eastAsia="仿宋_GB2312"/>
          <w:bCs/>
          <w:sz w:val="24"/>
        </w:rPr>
        <w:t>修订原因：整地施肥</w:t>
      </w:r>
      <w:r>
        <w:rPr>
          <w:rFonts w:hint="eastAsia" w:ascii="仿宋_GB2312" w:eastAsia="仿宋_GB2312"/>
          <w:bCs/>
          <w:sz w:val="24"/>
          <w:lang w:val="en-US" w:eastAsia="zh-CN"/>
        </w:rPr>
        <w:t>应分条表述</w:t>
      </w:r>
      <w:r>
        <w:rPr>
          <w:rFonts w:hint="eastAsia" w:ascii="仿宋_GB2312" w:eastAsia="仿宋_GB2312"/>
          <w:bCs/>
          <w:sz w:val="24"/>
        </w:rPr>
        <w:t>。</w:t>
      </w:r>
    </w:p>
    <w:p>
      <w:pPr>
        <w:spacing w:line="360" w:lineRule="auto"/>
        <w:ind w:firstLine="480" w:firstLineChars="200"/>
        <w:rPr>
          <w:rFonts w:hint="eastAsia" w:ascii="仿宋_GB2312" w:eastAsia="仿宋_GB2312"/>
          <w:bCs/>
          <w:sz w:val="24"/>
        </w:rPr>
      </w:pPr>
      <w:r>
        <w:rPr>
          <w:rFonts w:hint="eastAsia" w:ascii="仿宋_GB2312" w:eastAsia="仿宋_GB2312"/>
          <w:bCs/>
          <w:sz w:val="24"/>
        </w:rPr>
        <w:t>（</w:t>
      </w:r>
      <w:r>
        <w:rPr>
          <w:rFonts w:hint="eastAsia" w:eastAsia="仿宋_GB2312"/>
          <w:bCs/>
          <w:sz w:val="24"/>
          <w:lang w:val="en-US" w:eastAsia="zh-CN"/>
        </w:rPr>
        <w:t>7</w:t>
      </w:r>
      <w:r>
        <w:rPr>
          <w:rFonts w:hint="eastAsia" w:ascii="仿宋_GB2312" w:eastAsia="仿宋_GB2312"/>
          <w:bCs/>
          <w:sz w:val="24"/>
        </w:rPr>
        <w:t>）更改了“</w:t>
      </w:r>
      <w:r>
        <w:rPr>
          <w:rFonts w:hint="eastAsia" w:eastAsia="仿宋_GB2312"/>
          <w:bCs/>
          <w:sz w:val="24"/>
          <w:lang w:val="en-US" w:eastAsia="zh-CN"/>
        </w:rPr>
        <w:t>8.2</w:t>
      </w:r>
      <w:r>
        <w:rPr>
          <w:rFonts w:hint="eastAsia" w:eastAsia="仿宋_GB2312"/>
          <w:bCs/>
          <w:sz w:val="24"/>
        </w:rPr>
        <w:t xml:space="preserve"> </w:t>
      </w:r>
      <w:r>
        <w:rPr>
          <w:rFonts w:hint="eastAsia" w:eastAsia="仿宋_GB2312"/>
          <w:bCs/>
          <w:sz w:val="24"/>
          <w:lang w:val="en-US" w:eastAsia="zh-CN"/>
        </w:rPr>
        <w:t>定植方法</w:t>
      </w:r>
      <w:r>
        <w:rPr>
          <w:rFonts w:hint="eastAsia" w:eastAsia="仿宋_GB2312"/>
          <w:bCs/>
          <w:sz w:val="24"/>
          <w:lang w:eastAsia="zh-CN"/>
        </w:rPr>
        <w:t>（</w:t>
      </w:r>
      <w:r>
        <w:rPr>
          <w:rFonts w:hint="eastAsia" w:eastAsia="仿宋_GB2312"/>
          <w:bCs/>
          <w:sz w:val="24"/>
          <w:lang w:val="en-US" w:eastAsia="zh-CN"/>
        </w:rPr>
        <w:t>见8.2，2018年版的7.3</w:t>
      </w:r>
      <w:r>
        <w:rPr>
          <w:rFonts w:hint="eastAsia" w:eastAsia="仿宋_GB2312"/>
          <w:bCs/>
          <w:sz w:val="24"/>
          <w:lang w:eastAsia="zh-CN"/>
        </w:rPr>
        <w:t>）</w:t>
      </w:r>
      <w:r>
        <w:rPr>
          <w:rFonts w:hint="eastAsia" w:ascii="仿宋_GB2312" w:eastAsia="仿宋_GB2312"/>
          <w:bCs/>
          <w:sz w:val="24"/>
        </w:rPr>
        <w:t>”。</w:t>
      </w:r>
    </w:p>
    <w:p>
      <w:pPr>
        <w:spacing w:line="360" w:lineRule="auto"/>
        <w:ind w:firstLine="480" w:firstLineChars="200"/>
        <w:rPr>
          <w:rFonts w:hint="eastAsia" w:ascii="仿宋_GB2312" w:eastAsia="仿宋_GB2312"/>
          <w:bCs/>
          <w:sz w:val="24"/>
        </w:rPr>
      </w:pPr>
      <w:r>
        <w:rPr>
          <w:rFonts w:hint="eastAsia" w:ascii="仿宋_GB2312" w:eastAsia="仿宋_GB2312"/>
          <w:bCs/>
          <w:sz w:val="24"/>
        </w:rPr>
        <w:t>修订原因：</w:t>
      </w:r>
      <w:r>
        <w:rPr>
          <w:rFonts w:hint="eastAsia" w:ascii="仿宋_GB2312" w:eastAsia="仿宋_GB2312"/>
          <w:bCs/>
          <w:sz w:val="24"/>
          <w:lang w:val="en-US" w:eastAsia="zh-CN"/>
        </w:rPr>
        <w:t>定植方法应具体表述</w:t>
      </w:r>
      <w:r>
        <w:rPr>
          <w:rFonts w:hint="eastAsia" w:ascii="仿宋_GB2312" w:eastAsia="仿宋_GB2312"/>
          <w:bCs/>
          <w:sz w:val="24"/>
        </w:rPr>
        <w:t>。</w:t>
      </w:r>
    </w:p>
    <w:p>
      <w:pPr>
        <w:spacing w:line="360" w:lineRule="auto"/>
        <w:ind w:firstLine="480" w:firstLineChars="200"/>
        <w:rPr>
          <w:rFonts w:hint="eastAsia" w:ascii="仿宋_GB2312" w:eastAsia="仿宋_GB2312"/>
          <w:bCs/>
          <w:sz w:val="24"/>
        </w:rPr>
      </w:pPr>
    </w:p>
    <w:p>
      <w:pPr>
        <w:spacing w:line="360" w:lineRule="auto"/>
        <w:ind w:firstLine="480" w:firstLineChars="200"/>
        <w:rPr>
          <w:rFonts w:hint="eastAsia" w:ascii="仿宋_GB2312" w:eastAsia="仿宋_GB2312"/>
          <w:bCs/>
          <w:sz w:val="24"/>
        </w:rPr>
      </w:pPr>
      <w:r>
        <w:rPr>
          <w:rFonts w:hint="eastAsia" w:ascii="仿宋_GB2312" w:eastAsia="仿宋_GB2312"/>
          <w:bCs/>
          <w:sz w:val="24"/>
        </w:rPr>
        <w:t>（</w:t>
      </w:r>
      <w:r>
        <w:rPr>
          <w:rFonts w:hint="eastAsia" w:eastAsia="仿宋_GB2312"/>
          <w:bCs/>
          <w:sz w:val="24"/>
          <w:lang w:val="en-US" w:eastAsia="zh-CN"/>
        </w:rPr>
        <w:t>8</w:t>
      </w:r>
      <w:r>
        <w:rPr>
          <w:rFonts w:hint="eastAsia" w:ascii="仿宋_GB2312" w:eastAsia="仿宋_GB2312"/>
          <w:bCs/>
          <w:sz w:val="24"/>
        </w:rPr>
        <w:t>）更改了“</w:t>
      </w:r>
      <w:r>
        <w:rPr>
          <w:rFonts w:hint="eastAsia" w:eastAsia="仿宋_GB2312"/>
          <w:bCs/>
          <w:sz w:val="24"/>
          <w:lang w:val="en-US" w:eastAsia="zh-CN"/>
        </w:rPr>
        <w:t>10</w:t>
      </w:r>
      <w:r>
        <w:rPr>
          <w:rFonts w:hint="eastAsia" w:eastAsia="仿宋_GB2312"/>
          <w:bCs/>
          <w:sz w:val="24"/>
        </w:rPr>
        <w:t xml:space="preserve"> </w:t>
      </w:r>
      <w:r>
        <w:rPr>
          <w:rFonts w:hint="eastAsia" w:ascii="仿宋_GB2312" w:eastAsia="仿宋_GB2312"/>
          <w:bCs/>
          <w:sz w:val="24"/>
        </w:rPr>
        <w:t>二氧化碳施肥</w:t>
      </w:r>
      <w:r>
        <w:rPr>
          <w:rFonts w:hint="eastAsia" w:eastAsia="仿宋_GB2312"/>
          <w:bCs/>
          <w:sz w:val="24"/>
          <w:lang w:eastAsia="zh-CN"/>
        </w:rPr>
        <w:t>（</w:t>
      </w:r>
      <w:r>
        <w:rPr>
          <w:rFonts w:hint="eastAsia" w:eastAsia="仿宋_GB2312"/>
          <w:bCs/>
          <w:sz w:val="24"/>
          <w:lang w:val="en-US" w:eastAsia="zh-CN"/>
        </w:rPr>
        <w:t>见第10章，2018年版的第9章</w:t>
      </w:r>
      <w:r>
        <w:rPr>
          <w:rFonts w:hint="eastAsia" w:eastAsia="仿宋_GB2312"/>
          <w:bCs/>
          <w:sz w:val="24"/>
          <w:lang w:eastAsia="zh-CN"/>
        </w:rPr>
        <w:t>）</w:t>
      </w:r>
      <w:r>
        <w:rPr>
          <w:rFonts w:hint="eastAsia" w:ascii="仿宋_GB2312" w:eastAsia="仿宋_GB2312"/>
          <w:bCs/>
          <w:sz w:val="24"/>
        </w:rPr>
        <w:t>”。</w:t>
      </w:r>
    </w:p>
    <w:p>
      <w:pPr>
        <w:spacing w:line="360" w:lineRule="auto"/>
        <w:ind w:firstLine="480" w:firstLineChars="200"/>
        <w:rPr>
          <w:rFonts w:hint="eastAsia" w:ascii="仿宋_GB2312" w:eastAsia="仿宋_GB2312"/>
          <w:bCs/>
          <w:sz w:val="24"/>
        </w:rPr>
      </w:pPr>
      <w:r>
        <w:rPr>
          <w:rFonts w:hint="eastAsia" w:ascii="仿宋_GB2312" w:eastAsia="仿宋_GB2312"/>
          <w:bCs/>
          <w:sz w:val="24"/>
        </w:rPr>
        <w:t>修订原因：二氧化碳施肥过程太</w:t>
      </w:r>
      <w:r>
        <w:rPr>
          <w:rFonts w:hint="eastAsia" w:ascii="仿宋_GB2312" w:eastAsia="仿宋_GB2312"/>
          <w:bCs/>
          <w:sz w:val="24"/>
          <w:lang w:val="en-US" w:eastAsia="zh-CN"/>
        </w:rPr>
        <w:t>过</w:t>
      </w:r>
      <w:r>
        <w:rPr>
          <w:rFonts w:hint="eastAsia" w:ascii="仿宋_GB2312" w:eastAsia="仿宋_GB2312"/>
          <w:bCs/>
          <w:sz w:val="24"/>
        </w:rPr>
        <w:t>简单，需要突出此项。</w:t>
      </w:r>
    </w:p>
    <w:p>
      <w:pPr>
        <w:spacing w:line="360" w:lineRule="auto"/>
        <w:ind w:firstLine="480" w:firstLineChars="200"/>
        <w:rPr>
          <w:rFonts w:hint="eastAsia" w:eastAsia="仿宋_GB2312"/>
          <w:bCs/>
          <w:sz w:val="24"/>
        </w:rPr>
      </w:pPr>
      <w:r>
        <w:rPr>
          <w:rFonts w:hint="eastAsia" w:eastAsia="仿宋_GB2312"/>
          <w:bCs/>
          <w:sz w:val="24"/>
        </w:rPr>
        <w:t>（</w:t>
      </w:r>
      <w:r>
        <w:rPr>
          <w:rFonts w:hint="eastAsia" w:eastAsia="仿宋_GB2312"/>
          <w:bCs/>
          <w:sz w:val="24"/>
          <w:lang w:val="en-US" w:eastAsia="zh-CN"/>
        </w:rPr>
        <w:t>9</w:t>
      </w:r>
      <w:r>
        <w:rPr>
          <w:rFonts w:hint="eastAsia" w:eastAsia="仿宋_GB2312"/>
          <w:bCs/>
          <w:sz w:val="24"/>
        </w:rPr>
        <w:t>）</w:t>
      </w:r>
      <w:r>
        <w:rPr>
          <w:rFonts w:hint="eastAsia" w:eastAsia="仿宋_GB2312"/>
          <w:bCs/>
          <w:sz w:val="24"/>
          <w:lang w:val="en-US" w:eastAsia="zh-CN"/>
        </w:rPr>
        <w:t>更改</w:t>
      </w:r>
      <w:r>
        <w:rPr>
          <w:rFonts w:hint="eastAsia" w:eastAsia="仿宋_GB2312"/>
          <w:bCs/>
          <w:sz w:val="24"/>
        </w:rPr>
        <w:t>了“</w:t>
      </w:r>
      <w:r>
        <w:rPr>
          <w:rFonts w:hint="eastAsia" w:eastAsia="仿宋_GB2312"/>
          <w:bCs/>
          <w:sz w:val="24"/>
          <w:lang w:val="en-US" w:eastAsia="zh-CN"/>
        </w:rPr>
        <w:t>11 病虫害防治</w:t>
      </w:r>
      <w:r>
        <w:rPr>
          <w:rFonts w:hint="eastAsia" w:eastAsia="仿宋_GB2312"/>
          <w:bCs/>
          <w:sz w:val="24"/>
        </w:rPr>
        <w:t>”</w:t>
      </w:r>
      <w:r>
        <w:rPr>
          <w:rFonts w:hint="eastAsia" w:eastAsia="仿宋_GB2312"/>
          <w:bCs/>
          <w:sz w:val="24"/>
          <w:lang w:eastAsia="zh-CN"/>
        </w:rPr>
        <w:t>（</w:t>
      </w:r>
      <w:r>
        <w:rPr>
          <w:rFonts w:hint="eastAsia" w:eastAsia="仿宋_GB2312"/>
          <w:bCs/>
          <w:sz w:val="24"/>
          <w:lang w:val="en-US" w:eastAsia="zh-CN"/>
        </w:rPr>
        <w:t>见第11章，2018年版的第10章</w:t>
      </w:r>
      <w:r>
        <w:rPr>
          <w:rFonts w:hint="eastAsia" w:eastAsia="仿宋_GB2312"/>
          <w:bCs/>
          <w:sz w:val="24"/>
          <w:lang w:eastAsia="zh-CN"/>
        </w:rPr>
        <w:t>）</w:t>
      </w:r>
      <w:r>
        <w:rPr>
          <w:rFonts w:hint="eastAsia" w:eastAsia="仿宋_GB2312"/>
          <w:bCs/>
          <w:sz w:val="24"/>
        </w:rPr>
        <w:t>。</w:t>
      </w:r>
    </w:p>
    <w:p>
      <w:pPr>
        <w:spacing w:line="360" w:lineRule="auto"/>
        <w:ind w:firstLine="480" w:firstLineChars="200"/>
        <w:rPr>
          <w:rFonts w:hint="eastAsia" w:eastAsia="仿宋_GB2312"/>
          <w:bCs/>
          <w:sz w:val="24"/>
        </w:rPr>
      </w:pPr>
      <w:r>
        <w:rPr>
          <w:rFonts w:hint="eastAsia" w:eastAsia="仿宋_GB2312"/>
          <w:bCs/>
          <w:sz w:val="24"/>
        </w:rPr>
        <w:t>修订原因：引用的标准已作废</w:t>
      </w:r>
      <w:r>
        <w:rPr>
          <w:rFonts w:hint="eastAsia" w:eastAsia="仿宋_GB2312"/>
          <w:bCs/>
          <w:sz w:val="24"/>
          <w:lang w:eastAsia="zh-CN"/>
        </w:rPr>
        <w:t>，</w:t>
      </w:r>
      <w:r>
        <w:rPr>
          <w:rFonts w:hint="eastAsia" w:eastAsia="仿宋_GB2312"/>
          <w:bCs/>
          <w:sz w:val="24"/>
          <w:lang w:val="en-US" w:eastAsia="zh-CN"/>
        </w:rPr>
        <w:t>需引用新的标准</w:t>
      </w:r>
      <w:r>
        <w:rPr>
          <w:rFonts w:hint="eastAsia" w:eastAsia="仿宋_GB2312"/>
          <w:bCs/>
          <w:sz w:val="24"/>
        </w:rPr>
        <w:t>。</w:t>
      </w:r>
    </w:p>
    <w:p>
      <w:pPr>
        <w:numPr>
          <w:ilvl w:val="0"/>
          <w:numId w:val="6"/>
        </w:numPr>
        <w:spacing w:line="360" w:lineRule="auto"/>
        <w:ind w:firstLine="481" w:firstLineChars="200"/>
        <w:rPr>
          <w:rFonts w:hint="eastAsia" w:eastAsia="仿宋_GB2312"/>
          <w:b/>
          <w:bCs w:val="0"/>
          <w:sz w:val="24"/>
        </w:rPr>
      </w:pPr>
      <w:r>
        <w:rPr>
          <w:rFonts w:hint="eastAsia" w:eastAsia="仿宋_GB2312"/>
          <w:b/>
          <w:sz w:val="24"/>
          <w:lang w:val="en-US" w:eastAsia="zh-CN"/>
        </w:rPr>
        <w:t>主要试验验证分析</w:t>
      </w:r>
    </w:p>
    <w:p>
      <w:pPr>
        <w:numPr>
          <w:ilvl w:val="-1"/>
          <w:numId w:val="0"/>
        </w:numPr>
        <w:spacing w:line="360" w:lineRule="auto"/>
        <w:ind w:firstLine="480" w:firstLineChars="200"/>
        <w:rPr>
          <w:rFonts w:hint="eastAsia" w:eastAsia="仿宋_GB2312"/>
          <w:b w:val="0"/>
          <w:bCs/>
          <w:sz w:val="24"/>
        </w:rPr>
      </w:pPr>
      <w:r>
        <w:rPr>
          <w:rFonts w:hint="eastAsia" w:eastAsia="仿宋_GB2312"/>
          <w:b w:val="0"/>
          <w:bCs/>
          <w:sz w:val="24"/>
        </w:rPr>
        <w:t>（1）增施二氧化碳对不同品种</w:t>
      </w:r>
      <w:r>
        <w:rPr>
          <w:rFonts w:hint="eastAsia" w:eastAsia="仿宋_GB2312"/>
          <w:b w:val="0"/>
          <w:bCs/>
          <w:sz w:val="24"/>
          <w:lang w:val="en-US" w:eastAsia="zh-CN"/>
        </w:rPr>
        <w:t>生菜光合作用的</w:t>
      </w:r>
      <w:r>
        <w:rPr>
          <w:rFonts w:hint="eastAsia" w:eastAsia="仿宋_GB2312"/>
          <w:b w:val="0"/>
          <w:bCs/>
          <w:sz w:val="24"/>
        </w:rPr>
        <w:t>影响</w:t>
      </w:r>
    </w:p>
    <w:p>
      <w:pPr>
        <w:spacing w:line="360" w:lineRule="auto"/>
        <w:ind w:firstLine="480" w:firstLineChars="200"/>
        <w:jc w:val="both"/>
        <w:rPr>
          <w:rFonts w:hint="eastAsia" w:eastAsia="仿宋"/>
          <w:b w:val="0"/>
          <w:bCs w:val="0"/>
          <w:sz w:val="24"/>
          <w:szCs w:val="24"/>
        </w:rPr>
      </w:pPr>
      <w:r>
        <w:rPr>
          <w:rFonts w:hint="eastAsia" w:eastAsia="仿宋"/>
          <w:b w:val="0"/>
          <w:bCs w:val="0"/>
          <w:sz w:val="24"/>
        </w:rPr>
        <w:t>从表3可知</w:t>
      </w:r>
      <w:r>
        <w:rPr>
          <w:rFonts w:hint="eastAsia" w:eastAsia="仿宋"/>
          <w:b w:val="0"/>
          <w:bCs w:val="0"/>
          <w:sz w:val="24"/>
          <w:szCs w:val="24"/>
          <w:lang w:eastAsia="zh-CN"/>
        </w:rPr>
        <w:t>：</w:t>
      </w:r>
      <w:r>
        <w:rPr>
          <w:rFonts w:hint="eastAsia" w:eastAsia="仿宋"/>
          <w:b w:val="0"/>
          <w:bCs w:val="0"/>
          <w:sz w:val="24"/>
        </w:rPr>
        <w:t>施加CO</w:t>
      </w:r>
      <w:r>
        <w:rPr>
          <w:rFonts w:hint="eastAsia" w:eastAsia="仿宋"/>
          <w:b w:val="0"/>
          <w:bCs w:val="0"/>
          <w:sz w:val="24"/>
          <w:vertAlign w:val="subscript"/>
        </w:rPr>
        <w:t>2</w:t>
      </w:r>
      <w:r>
        <w:rPr>
          <w:rFonts w:hint="eastAsia" w:eastAsia="仿宋"/>
          <w:b w:val="0"/>
          <w:bCs w:val="0"/>
          <w:sz w:val="24"/>
        </w:rPr>
        <w:t>后生菜的最大净光合速率都有所增加，S6</w:t>
      </w:r>
      <w:r>
        <w:rPr>
          <w:rFonts w:hint="eastAsia" w:eastAsia="仿宋"/>
          <w:b w:val="0"/>
          <w:bCs w:val="0"/>
          <w:sz w:val="24"/>
          <w:szCs w:val="24"/>
          <w:lang w:eastAsia="zh-CN"/>
        </w:rPr>
        <w:t>和</w:t>
      </w:r>
      <w:r>
        <w:rPr>
          <w:rFonts w:hint="eastAsia" w:eastAsia="仿宋"/>
          <w:b w:val="0"/>
          <w:bCs w:val="0"/>
          <w:sz w:val="24"/>
        </w:rPr>
        <w:t>16分别增加了75.01%</w:t>
      </w:r>
      <w:r>
        <w:rPr>
          <w:rFonts w:hint="eastAsia" w:eastAsia="仿宋"/>
          <w:b w:val="0"/>
          <w:bCs w:val="0"/>
          <w:sz w:val="24"/>
          <w:szCs w:val="24"/>
          <w:lang w:eastAsia="zh-CN"/>
        </w:rPr>
        <w:t>和</w:t>
      </w:r>
      <w:r>
        <w:rPr>
          <w:rFonts w:hint="eastAsia" w:eastAsia="仿宋"/>
          <w:b w:val="0"/>
          <w:bCs w:val="0"/>
          <w:sz w:val="24"/>
        </w:rPr>
        <w:t>107.54%</w:t>
      </w:r>
      <w:r>
        <w:rPr>
          <w:rFonts w:hint="eastAsia" w:eastAsia="仿宋"/>
          <w:b w:val="0"/>
          <w:bCs w:val="0"/>
          <w:sz w:val="24"/>
          <w:szCs w:val="24"/>
          <w:lang w:eastAsia="zh-CN"/>
        </w:rPr>
        <w:t>，</w:t>
      </w:r>
      <w:r>
        <w:rPr>
          <w:rFonts w:hint="eastAsia" w:eastAsia="仿宋"/>
          <w:b w:val="0"/>
          <w:bCs w:val="0"/>
          <w:sz w:val="24"/>
        </w:rPr>
        <w:t>光饱和点也分别增加了61.58%</w:t>
      </w:r>
      <w:r>
        <w:rPr>
          <w:rFonts w:hint="eastAsia" w:eastAsia="仿宋"/>
          <w:b w:val="0"/>
          <w:bCs w:val="0"/>
          <w:sz w:val="24"/>
          <w:szCs w:val="24"/>
          <w:lang w:eastAsia="zh-CN"/>
        </w:rPr>
        <w:t>和</w:t>
      </w:r>
      <w:r>
        <w:rPr>
          <w:rFonts w:hint="eastAsia" w:eastAsia="仿宋"/>
          <w:b w:val="0"/>
          <w:bCs w:val="0"/>
          <w:sz w:val="24"/>
        </w:rPr>
        <w:t>76.50%</w:t>
      </w:r>
      <w:r>
        <w:rPr>
          <w:rFonts w:hint="eastAsia" w:eastAsia="仿宋"/>
          <w:b w:val="0"/>
          <w:bCs w:val="0"/>
          <w:sz w:val="24"/>
          <w:szCs w:val="24"/>
          <w:lang w:eastAsia="zh-CN"/>
        </w:rPr>
        <w:t>。</w:t>
      </w:r>
      <w:r>
        <w:rPr>
          <w:rFonts w:hint="eastAsia" w:eastAsia="仿宋"/>
          <w:b w:val="0"/>
          <w:bCs w:val="0"/>
          <w:sz w:val="24"/>
        </w:rPr>
        <w:t>光补偿点也有所升高，增施CO</w:t>
      </w:r>
      <w:r>
        <w:rPr>
          <w:rFonts w:hint="eastAsia" w:eastAsia="仿宋"/>
          <w:b w:val="0"/>
          <w:bCs w:val="0"/>
          <w:sz w:val="24"/>
          <w:vertAlign w:val="subscript"/>
        </w:rPr>
        <w:t>2</w:t>
      </w:r>
      <w:r>
        <w:rPr>
          <w:rFonts w:hint="eastAsia" w:eastAsia="仿宋"/>
          <w:b w:val="0"/>
          <w:bCs w:val="0"/>
          <w:sz w:val="24"/>
        </w:rPr>
        <w:t>后S6生菜品种的表观量子效率变化幅度都较小，而S16的表观量子效率增加163.00%，说明施加CO</w:t>
      </w:r>
      <w:r>
        <w:rPr>
          <w:rFonts w:hint="eastAsia" w:eastAsia="仿宋"/>
          <w:b w:val="0"/>
          <w:bCs w:val="0"/>
          <w:sz w:val="24"/>
          <w:vertAlign w:val="subscript"/>
        </w:rPr>
        <w:t>2</w:t>
      </w:r>
      <w:r>
        <w:rPr>
          <w:rFonts w:hint="eastAsia" w:eastAsia="仿宋"/>
          <w:b w:val="0"/>
          <w:bCs w:val="0"/>
          <w:sz w:val="24"/>
        </w:rPr>
        <w:t>后S16利用弱光的能力增强，光能转化效率提高；同时试验还测定气孔导度（GS）和胞间CO2浓度（Gi）这些相关参数，其中增施CO</w:t>
      </w:r>
      <w:r>
        <w:rPr>
          <w:rFonts w:hint="eastAsia" w:eastAsia="仿宋"/>
          <w:b w:val="0"/>
          <w:bCs w:val="0"/>
          <w:sz w:val="24"/>
          <w:vertAlign w:val="subscript"/>
        </w:rPr>
        <w:t>2</w:t>
      </w:r>
      <w:r>
        <w:rPr>
          <w:rFonts w:hint="eastAsia" w:eastAsia="仿宋"/>
          <w:b w:val="0"/>
          <w:bCs w:val="0"/>
          <w:sz w:val="24"/>
        </w:rPr>
        <w:t>后S6</w:t>
      </w:r>
      <w:r>
        <w:rPr>
          <w:rFonts w:hint="eastAsia" w:eastAsia="仿宋"/>
          <w:b w:val="0"/>
          <w:bCs w:val="0"/>
          <w:sz w:val="24"/>
          <w:szCs w:val="24"/>
          <w:lang w:eastAsia="zh-CN"/>
        </w:rPr>
        <w:t>和</w:t>
      </w:r>
      <w:r>
        <w:rPr>
          <w:rFonts w:hint="eastAsia" w:eastAsia="仿宋"/>
          <w:b w:val="0"/>
          <w:bCs w:val="0"/>
          <w:sz w:val="24"/>
        </w:rPr>
        <w:t>S16的气孔导度分别下降了13.11%</w:t>
      </w:r>
      <w:r>
        <w:rPr>
          <w:rFonts w:hint="eastAsia" w:eastAsia="仿宋"/>
          <w:b w:val="0"/>
          <w:bCs w:val="0"/>
          <w:sz w:val="24"/>
          <w:szCs w:val="24"/>
          <w:lang w:eastAsia="zh-CN"/>
        </w:rPr>
        <w:t>和</w:t>
      </w:r>
      <w:r>
        <w:rPr>
          <w:rFonts w:hint="eastAsia" w:eastAsia="仿宋"/>
          <w:b w:val="0"/>
          <w:bCs w:val="0"/>
          <w:sz w:val="24"/>
        </w:rPr>
        <w:t>32.00%，而胞间CO</w:t>
      </w:r>
      <w:r>
        <w:rPr>
          <w:rFonts w:hint="eastAsia" w:eastAsia="仿宋"/>
          <w:b w:val="0"/>
          <w:bCs w:val="0"/>
          <w:sz w:val="24"/>
          <w:vertAlign w:val="subscript"/>
        </w:rPr>
        <w:t>2</w:t>
      </w:r>
      <w:r>
        <w:rPr>
          <w:rFonts w:hint="eastAsia" w:eastAsia="仿宋"/>
          <w:b w:val="0"/>
          <w:bCs w:val="0"/>
          <w:sz w:val="24"/>
        </w:rPr>
        <w:t>浓度有所升高，分别升高了81.87%</w:t>
      </w:r>
      <w:r>
        <w:rPr>
          <w:rFonts w:hint="eastAsia" w:eastAsia="仿宋"/>
          <w:b w:val="0"/>
          <w:bCs w:val="0"/>
          <w:sz w:val="24"/>
          <w:szCs w:val="24"/>
          <w:lang w:eastAsia="zh-CN"/>
        </w:rPr>
        <w:t>和</w:t>
      </w:r>
      <w:r>
        <w:rPr>
          <w:rFonts w:hint="eastAsia" w:eastAsia="仿宋"/>
          <w:b w:val="0"/>
          <w:bCs w:val="0"/>
          <w:sz w:val="24"/>
        </w:rPr>
        <w:t>88.01%。综合分析施加CO</w:t>
      </w:r>
      <w:r>
        <w:rPr>
          <w:rFonts w:hint="eastAsia" w:eastAsia="仿宋"/>
          <w:b w:val="0"/>
          <w:bCs w:val="0"/>
          <w:sz w:val="24"/>
          <w:vertAlign w:val="subscript"/>
        </w:rPr>
        <w:t>2</w:t>
      </w:r>
      <w:r>
        <w:rPr>
          <w:rFonts w:hint="eastAsia" w:eastAsia="仿宋"/>
          <w:b w:val="0"/>
          <w:bCs w:val="0"/>
          <w:sz w:val="24"/>
        </w:rPr>
        <w:t>对S16生菜品种的光合作用影响较大，且施加CO</w:t>
      </w:r>
      <w:r>
        <w:rPr>
          <w:rFonts w:hint="eastAsia" w:eastAsia="仿宋"/>
          <w:b w:val="0"/>
          <w:bCs w:val="0"/>
          <w:sz w:val="24"/>
          <w:vertAlign w:val="subscript"/>
        </w:rPr>
        <w:t>2</w:t>
      </w:r>
      <w:r>
        <w:rPr>
          <w:rFonts w:hint="eastAsia" w:eastAsia="仿宋"/>
          <w:b w:val="0"/>
          <w:bCs w:val="0"/>
          <w:sz w:val="24"/>
        </w:rPr>
        <w:t>在不同程度上提高了生菜的光合作用，使植株积累了较多的光合产物，为后期生殖生长奠定基础。</w:t>
      </w:r>
    </w:p>
    <w:p>
      <w:pPr>
        <w:spacing w:line="360" w:lineRule="auto"/>
        <w:jc w:val="center"/>
        <w:rPr>
          <w:rFonts w:ascii="Times New Roman" w:hAnsi="Times New Roman" w:eastAsia="黑体" w:cs="Times New Roman"/>
          <w:szCs w:val="21"/>
        </w:rPr>
      </w:pPr>
      <w:r>
        <w:rPr>
          <w:rFonts w:ascii="Times New Roman" w:hAnsi="Times New Roman" w:eastAsia="黑体" w:cs="Times New Roman"/>
          <w:szCs w:val="21"/>
        </w:rPr>
        <w:t>表3 增施CO</w:t>
      </w:r>
      <w:r>
        <w:rPr>
          <w:rFonts w:ascii="Times New Roman" w:hAnsi="Times New Roman" w:eastAsia="黑体" w:cs="Times New Roman"/>
          <w:szCs w:val="21"/>
          <w:vertAlign w:val="subscript"/>
        </w:rPr>
        <w:t>2</w:t>
      </w:r>
      <w:r>
        <w:rPr>
          <w:rFonts w:ascii="Times New Roman" w:hAnsi="Times New Roman" w:eastAsia="黑体" w:cs="Times New Roman"/>
          <w:szCs w:val="21"/>
        </w:rPr>
        <w:t>对生菜光合作用的影响</w:t>
      </w:r>
    </w:p>
    <w:tbl>
      <w:tblPr>
        <w:tblStyle w:val="33"/>
        <w:tblW w:w="8716" w:type="dxa"/>
        <w:jc w:val="center"/>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289"/>
        <w:gridCol w:w="1637"/>
        <w:gridCol w:w="1568"/>
        <w:gridCol w:w="1595"/>
        <w:gridCol w:w="1627"/>
      </w:tblGrid>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1" w:hRule="atLeast"/>
          <w:jc w:val="center"/>
        </w:trPr>
        <w:tc>
          <w:tcPr>
            <w:tcW w:w="2289" w:type="dxa"/>
            <w:vMerge w:val="restart"/>
            <w:tcBorders>
              <w:top w:val="single" w:color="auto" w:sz="2" w:space="0"/>
              <w:bottom w:val="nil"/>
            </w:tcBorders>
            <w:vAlign w:val="center"/>
          </w:tcPr>
          <w:p>
            <w:pPr>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光合参数</w:t>
            </w:r>
          </w:p>
        </w:tc>
        <w:tc>
          <w:tcPr>
            <w:tcW w:w="3205" w:type="dxa"/>
            <w:gridSpan w:val="2"/>
            <w:tcBorders>
              <w:top w:val="single" w:color="auto" w:sz="2" w:space="0"/>
              <w:bottom w:val="single" w:color="auto" w:sz="4" w:space="0"/>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S6</w:t>
            </w:r>
          </w:p>
        </w:tc>
        <w:tc>
          <w:tcPr>
            <w:tcW w:w="3222" w:type="dxa"/>
            <w:gridSpan w:val="2"/>
            <w:tcBorders>
              <w:top w:val="single" w:color="auto" w:sz="2" w:space="0"/>
              <w:bottom w:val="single" w:color="auto" w:sz="4" w:space="0"/>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S16</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6" w:hRule="atLeast"/>
          <w:jc w:val="center"/>
        </w:trPr>
        <w:tc>
          <w:tcPr>
            <w:tcW w:w="2289" w:type="dxa"/>
            <w:vMerge w:val="continue"/>
            <w:tcBorders>
              <w:top w:val="nil"/>
              <w:bottom w:val="single" w:color="auto" w:sz="4" w:space="0"/>
            </w:tcBorders>
            <w:vAlign w:val="center"/>
          </w:tcPr>
          <w:p>
            <w:pPr>
              <w:jc w:val="center"/>
              <w:rPr>
                <w:rFonts w:ascii="Times New Roman" w:hAnsi="Times New Roman" w:eastAsia="宋体" w:cs="Times New Roman"/>
                <w:szCs w:val="21"/>
              </w:rPr>
            </w:pPr>
          </w:p>
        </w:tc>
        <w:tc>
          <w:tcPr>
            <w:tcW w:w="1637" w:type="dxa"/>
            <w:tcBorders>
              <w:top w:val="single" w:color="auto" w:sz="4" w:space="0"/>
              <w:bottom w:val="single" w:color="auto" w:sz="4" w:space="0"/>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 xml:space="preserve">400 </w:t>
            </w:r>
          </w:p>
          <w:p>
            <w:pPr>
              <w:jc w:val="center"/>
              <w:rPr>
                <w:rFonts w:ascii="Times New Roman" w:hAnsi="Times New Roman" w:eastAsia="宋体" w:cs="Times New Roman"/>
                <w:szCs w:val="21"/>
              </w:rPr>
            </w:pPr>
            <w:r>
              <w:rPr>
                <w:rFonts w:ascii="Times New Roman" w:hAnsi="Times New Roman" w:eastAsia="宋体" w:cs="Times New Roman"/>
                <w:szCs w:val="21"/>
              </w:rPr>
              <w:t>μmol•mol</w:t>
            </w:r>
            <w:r>
              <w:rPr>
                <w:rFonts w:ascii="Times New Roman" w:hAnsi="Times New Roman" w:eastAsia="宋体" w:cs="Times New Roman"/>
                <w:szCs w:val="21"/>
                <w:vertAlign w:val="superscript"/>
              </w:rPr>
              <w:t>-1</w:t>
            </w:r>
          </w:p>
        </w:tc>
        <w:tc>
          <w:tcPr>
            <w:tcW w:w="1568" w:type="dxa"/>
            <w:tcBorders>
              <w:top w:val="single" w:color="auto" w:sz="4" w:space="0"/>
              <w:bottom w:val="single" w:color="auto" w:sz="4" w:space="0"/>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 xml:space="preserve">800 </w:t>
            </w:r>
          </w:p>
          <w:p>
            <w:pPr>
              <w:jc w:val="center"/>
              <w:rPr>
                <w:rFonts w:ascii="Times New Roman" w:hAnsi="Times New Roman" w:eastAsia="宋体" w:cs="Times New Roman"/>
                <w:szCs w:val="21"/>
              </w:rPr>
            </w:pPr>
            <w:r>
              <w:rPr>
                <w:rFonts w:ascii="Times New Roman" w:hAnsi="Times New Roman" w:eastAsia="宋体" w:cs="Times New Roman"/>
                <w:szCs w:val="21"/>
              </w:rPr>
              <w:t>μmol•mol</w:t>
            </w:r>
            <w:r>
              <w:rPr>
                <w:rFonts w:ascii="Times New Roman" w:hAnsi="Times New Roman" w:eastAsia="宋体" w:cs="Times New Roman"/>
                <w:szCs w:val="21"/>
                <w:vertAlign w:val="superscript"/>
              </w:rPr>
              <w:t>-1</w:t>
            </w:r>
          </w:p>
        </w:tc>
        <w:tc>
          <w:tcPr>
            <w:tcW w:w="1595" w:type="dxa"/>
            <w:tcBorders>
              <w:top w:val="single" w:color="auto" w:sz="4" w:space="0"/>
              <w:bottom w:val="single" w:color="auto" w:sz="4" w:space="0"/>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 xml:space="preserve">400 </w:t>
            </w:r>
          </w:p>
          <w:p>
            <w:pPr>
              <w:jc w:val="center"/>
              <w:rPr>
                <w:rFonts w:ascii="Times New Roman" w:hAnsi="Times New Roman" w:eastAsia="宋体" w:cs="Times New Roman"/>
                <w:szCs w:val="21"/>
              </w:rPr>
            </w:pPr>
            <w:r>
              <w:rPr>
                <w:rFonts w:ascii="Times New Roman" w:hAnsi="Times New Roman" w:eastAsia="宋体" w:cs="Times New Roman"/>
                <w:szCs w:val="21"/>
              </w:rPr>
              <w:t>μmol•mol</w:t>
            </w:r>
            <w:r>
              <w:rPr>
                <w:rFonts w:ascii="Times New Roman" w:hAnsi="Times New Roman" w:eastAsia="宋体" w:cs="Times New Roman"/>
                <w:szCs w:val="21"/>
                <w:vertAlign w:val="superscript"/>
              </w:rPr>
              <w:t>-1</w:t>
            </w:r>
          </w:p>
        </w:tc>
        <w:tc>
          <w:tcPr>
            <w:tcW w:w="1627" w:type="dxa"/>
            <w:tcBorders>
              <w:top w:val="single" w:color="auto" w:sz="4" w:space="0"/>
              <w:bottom w:val="single" w:color="auto" w:sz="4" w:space="0"/>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800</w:t>
            </w:r>
          </w:p>
          <w:p>
            <w:pPr>
              <w:jc w:val="center"/>
              <w:rPr>
                <w:rFonts w:ascii="Times New Roman" w:hAnsi="Times New Roman" w:eastAsia="宋体" w:cs="Times New Roman"/>
                <w:szCs w:val="21"/>
              </w:rPr>
            </w:pPr>
            <w:r>
              <w:rPr>
                <w:rFonts w:ascii="Times New Roman" w:hAnsi="Times New Roman" w:eastAsia="宋体" w:cs="Times New Roman"/>
                <w:szCs w:val="21"/>
              </w:rPr>
              <w:t xml:space="preserve"> μmol•mol</w:t>
            </w:r>
            <w:r>
              <w:rPr>
                <w:rFonts w:ascii="Times New Roman" w:hAnsi="Times New Roman" w:eastAsia="宋体" w:cs="Times New Roman"/>
                <w:szCs w:val="21"/>
                <w:vertAlign w:val="superscript"/>
              </w:rPr>
              <w:t>-1</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1" w:hRule="atLeast"/>
          <w:jc w:val="center"/>
        </w:trPr>
        <w:tc>
          <w:tcPr>
            <w:tcW w:w="2289" w:type="dxa"/>
            <w:tcBorders>
              <w:top w:val="single" w:color="auto" w:sz="4" w:space="0"/>
            </w:tcBorders>
            <w:vAlign w:val="center"/>
          </w:tcPr>
          <w:p>
            <w:pPr>
              <w:widowControl/>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最大净光合速率</w:t>
            </w:r>
          </w:p>
          <w:p>
            <w:pPr>
              <w:jc w:val="center"/>
              <w:rPr>
                <w:rFonts w:ascii="Times New Roman" w:hAnsi="Times New Roman" w:eastAsia="宋体" w:cs="Times New Roman"/>
                <w:szCs w:val="21"/>
              </w:rPr>
            </w:pPr>
            <w:r>
              <w:rPr>
                <w:rFonts w:ascii="Times New Roman" w:hAnsi="Times New Roman" w:eastAsia="宋体" w:cs="Times New Roman"/>
                <w:color w:val="000000"/>
                <w:kern w:val="0"/>
                <w:szCs w:val="21"/>
              </w:rPr>
              <w:t>Pnmax（</w:t>
            </w:r>
            <w:r>
              <w:rPr>
                <w:rFonts w:ascii="Times New Roman" w:hAnsi="Times New Roman" w:eastAsia="宋体" w:cs="Times New Roman"/>
                <w:szCs w:val="21"/>
              </w:rPr>
              <w:t>μmol</w:t>
            </w:r>
            <w:r>
              <w:rPr>
                <w:rFonts w:ascii="Times New Roman" w:hAnsi="Times New Roman" w:eastAsia="宋体" w:cs="Times New Roman"/>
                <w:color w:val="000000"/>
                <w:kern w:val="0"/>
                <w:szCs w:val="21"/>
              </w:rPr>
              <w:t>·</w:t>
            </w:r>
            <w:r>
              <w:rPr>
                <w:rFonts w:ascii="Times New Roman" w:hAnsi="Times New Roman" w:eastAsia="宋体" w:cs="Times New Roman"/>
                <w:color w:val="000000"/>
                <w:kern w:val="0"/>
                <w:szCs w:val="21"/>
                <w:vertAlign w:val="subscript"/>
              </w:rPr>
              <w:t xml:space="preserve"> </w:t>
            </w:r>
            <w:r>
              <w:rPr>
                <w:rFonts w:ascii="Times New Roman" w:hAnsi="Times New Roman" w:eastAsia="宋体" w:cs="Times New Roman"/>
                <w:color w:val="000000"/>
                <w:kern w:val="0"/>
                <w:szCs w:val="21"/>
              </w:rPr>
              <w:t>m</w:t>
            </w:r>
            <w:r>
              <w:rPr>
                <w:rFonts w:ascii="Times New Roman" w:hAnsi="Times New Roman" w:eastAsia="宋体" w:cs="Times New Roman"/>
                <w:color w:val="000000"/>
                <w:kern w:val="0"/>
                <w:szCs w:val="21"/>
                <w:vertAlign w:val="superscript"/>
              </w:rPr>
              <w:t>-2</w:t>
            </w:r>
            <w:r>
              <w:rPr>
                <w:rFonts w:ascii="Times New Roman" w:hAnsi="Times New Roman" w:eastAsia="宋体" w:cs="Times New Roman"/>
                <w:color w:val="000000"/>
                <w:kern w:val="0"/>
                <w:szCs w:val="21"/>
              </w:rPr>
              <w:t>·s</w:t>
            </w:r>
            <w:r>
              <w:rPr>
                <w:rFonts w:ascii="Times New Roman" w:hAnsi="Times New Roman" w:eastAsia="宋体" w:cs="Times New Roman"/>
                <w:color w:val="000000"/>
                <w:kern w:val="0"/>
                <w:szCs w:val="21"/>
                <w:vertAlign w:val="superscript"/>
              </w:rPr>
              <w:t>-1</w:t>
            </w:r>
            <w:r>
              <w:rPr>
                <w:rFonts w:ascii="Times New Roman" w:hAnsi="Times New Roman" w:eastAsia="宋体" w:cs="Times New Roman"/>
                <w:color w:val="000000"/>
                <w:kern w:val="0"/>
                <w:szCs w:val="21"/>
              </w:rPr>
              <w:t>)</w:t>
            </w:r>
          </w:p>
        </w:tc>
        <w:tc>
          <w:tcPr>
            <w:tcW w:w="1637" w:type="dxa"/>
            <w:tcBorders>
              <w:top w:val="single" w:color="auto" w:sz="4" w:space="0"/>
            </w:tcBorders>
            <w:vAlign w:val="center"/>
          </w:tcPr>
          <w:p>
            <w:pPr>
              <w:jc w:val="center"/>
              <w:rPr>
                <w:rFonts w:ascii="Times New Roman" w:hAnsi="Times New Roman" w:eastAsia="宋体" w:cs="Times New Roman"/>
                <w:sz w:val="20"/>
                <w:szCs w:val="20"/>
              </w:rPr>
            </w:pPr>
            <w:r>
              <w:rPr>
                <w:rFonts w:ascii="Times New Roman" w:hAnsi="Times New Roman" w:eastAsia="宋体" w:cs="Times New Roman"/>
                <w:sz w:val="20"/>
                <w:szCs w:val="20"/>
              </w:rPr>
              <w:t>21.85±3.98b</w:t>
            </w:r>
          </w:p>
        </w:tc>
        <w:tc>
          <w:tcPr>
            <w:tcW w:w="1568" w:type="dxa"/>
            <w:tcBorders>
              <w:top w:val="single" w:color="auto" w:sz="4" w:space="0"/>
            </w:tcBorders>
            <w:vAlign w:val="center"/>
          </w:tcPr>
          <w:p>
            <w:pPr>
              <w:jc w:val="center"/>
              <w:rPr>
                <w:rFonts w:ascii="Times New Roman" w:hAnsi="Times New Roman" w:eastAsia="宋体" w:cs="Times New Roman"/>
                <w:sz w:val="20"/>
                <w:szCs w:val="20"/>
              </w:rPr>
            </w:pPr>
            <w:r>
              <w:rPr>
                <w:rFonts w:ascii="Times New Roman" w:hAnsi="Times New Roman" w:eastAsia="宋体" w:cs="Times New Roman"/>
                <w:sz w:val="20"/>
                <w:szCs w:val="20"/>
              </w:rPr>
              <w:t>38.24±4.07a</w:t>
            </w:r>
          </w:p>
        </w:tc>
        <w:tc>
          <w:tcPr>
            <w:tcW w:w="1595" w:type="dxa"/>
            <w:tcBorders>
              <w:top w:val="single" w:color="auto" w:sz="4" w:space="0"/>
            </w:tcBorders>
            <w:vAlign w:val="center"/>
          </w:tcPr>
          <w:p>
            <w:pPr>
              <w:jc w:val="center"/>
              <w:rPr>
                <w:rFonts w:ascii="Times New Roman" w:hAnsi="Times New Roman" w:eastAsia="宋体" w:cs="Times New Roman"/>
                <w:sz w:val="20"/>
                <w:szCs w:val="20"/>
              </w:rPr>
            </w:pPr>
            <w:r>
              <w:rPr>
                <w:rFonts w:ascii="Times New Roman" w:hAnsi="Times New Roman" w:eastAsia="宋体" w:cs="Times New Roman"/>
                <w:sz w:val="20"/>
                <w:szCs w:val="20"/>
              </w:rPr>
              <w:t>10.74±1.27b</w:t>
            </w:r>
          </w:p>
        </w:tc>
        <w:tc>
          <w:tcPr>
            <w:tcW w:w="1627" w:type="dxa"/>
            <w:tcBorders>
              <w:top w:val="single" w:color="auto" w:sz="4" w:space="0"/>
            </w:tcBorders>
            <w:vAlign w:val="center"/>
          </w:tcPr>
          <w:p>
            <w:pPr>
              <w:jc w:val="center"/>
              <w:rPr>
                <w:rFonts w:ascii="Times New Roman" w:hAnsi="Times New Roman" w:eastAsia="宋体" w:cs="Times New Roman"/>
                <w:sz w:val="20"/>
                <w:szCs w:val="20"/>
              </w:rPr>
            </w:pPr>
            <w:r>
              <w:rPr>
                <w:rFonts w:ascii="Times New Roman" w:hAnsi="Times New Roman" w:eastAsia="宋体" w:cs="Times New Roman"/>
                <w:sz w:val="20"/>
                <w:szCs w:val="20"/>
              </w:rPr>
              <w:t>22.29±3.06b</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PrEx>
        <w:trPr>
          <w:trHeight w:val="724" w:hRule="atLeast"/>
          <w:jc w:val="center"/>
        </w:trPr>
        <w:tc>
          <w:tcPr>
            <w:tcW w:w="2289" w:type="dxa"/>
            <w:vAlign w:val="center"/>
          </w:tcPr>
          <w:p>
            <w:pPr>
              <w:widowControl/>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光饱和点</w:t>
            </w:r>
          </w:p>
          <w:p>
            <w:pPr>
              <w:jc w:val="center"/>
              <w:rPr>
                <w:rFonts w:ascii="Times New Roman" w:hAnsi="Times New Roman" w:eastAsia="宋体" w:cs="Times New Roman"/>
                <w:szCs w:val="21"/>
              </w:rPr>
            </w:pPr>
            <w:r>
              <w:rPr>
                <w:rFonts w:ascii="Times New Roman" w:hAnsi="Times New Roman" w:eastAsia="宋体" w:cs="Times New Roman"/>
                <w:color w:val="000000"/>
                <w:kern w:val="0"/>
                <w:szCs w:val="21"/>
              </w:rPr>
              <w:t>Lsp（</w:t>
            </w:r>
            <w:r>
              <w:rPr>
                <w:rFonts w:ascii="Times New Roman" w:hAnsi="Times New Roman" w:eastAsia="宋体" w:cs="Times New Roman"/>
                <w:szCs w:val="21"/>
              </w:rPr>
              <w:t>μmol</w:t>
            </w:r>
            <w:r>
              <w:rPr>
                <w:rFonts w:ascii="Times New Roman" w:hAnsi="Times New Roman" w:eastAsia="宋体" w:cs="Times New Roman"/>
                <w:color w:val="000000"/>
                <w:kern w:val="0"/>
                <w:szCs w:val="21"/>
              </w:rPr>
              <w:t>·</w:t>
            </w:r>
            <w:r>
              <w:rPr>
                <w:rFonts w:ascii="Times New Roman" w:hAnsi="Times New Roman" w:eastAsia="宋体" w:cs="Times New Roman"/>
                <w:color w:val="000000"/>
                <w:kern w:val="0"/>
                <w:szCs w:val="21"/>
                <w:vertAlign w:val="subscript"/>
              </w:rPr>
              <w:t xml:space="preserve"> </w:t>
            </w:r>
            <w:r>
              <w:rPr>
                <w:rFonts w:ascii="Times New Roman" w:hAnsi="Times New Roman" w:eastAsia="宋体" w:cs="Times New Roman"/>
                <w:color w:val="000000"/>
                <w:kern w:val="0"/>
                <w:szCs w:val="21"/>
              </w:rPr>
              <w:t>m</w:t>
            </w:r>
            <w:r>
              <w:rPr>
                <w:rFonts w:ascii="Times New Roman" w:hAnsi="Times New Roman" w:eastAsia="宋体" w:cs="Times New Roman"/>
                <w:color w:val="000000"/>
                <w:kern w:val="0"/>
                <w:szCs w:val="21"/>
                <w:vertAlign w:val="superscript"/>
              </w:rPr>
              <w:t>-2</w:t>
            </w:r>
            <w:r>
              <w:rPr>
                <w:rFonts w:ascii="Times New Roman" w:hAnsi="Times New Roman" w:eastAsia="宋体" w:cs="Times New Roman"/>
                <w:color w:val="000000"/>
                <w:kern w:val="0"/>
                <w:szCs w:val="21"/>
              </w:rPr>
              <w:t>·</w:t>
            </w:r>
            <w:r>
              <w:rPr>
                <w:rFonts w:ascii="Times New Roman" w:hAnsi="Times New Roman" w:eastAsia="宋体" w:cs="Times New Roman"/>
                <w:color w:val="000000"/>
                <w:kern w:val="0"/>
                <w:szCs w:val="21"/>
                <w:vertAlign w:val="superscript"/>
              </w:rPr>
              <w:t xml:space="preserve"> </w:t>
            </w:r>
            <w:r>
              <w:rPr>
                <w:rFonts w:ascii="Times New Roman" w:hAnsi="Times New Roman" w:eastAsia="宋体" w:cs="Times New Roman"/>
                <w:color w:val="000000"/>
                <w:kern w:val="0"/>
                <w:szCs w:val="21"/>
              </w:rPr>
              <w:t>s</w:t>
            </w:r>
            <w:r>
              <w:rPr>
                <w:rFonts w:ascii="Times New Roman" w:hAnsi="Times New Roman" w:eastAsia="宋体" w:cs="Times New Roman"/>
                <w:color w:val="000000"/>
                <w:kern w:val="0"/>
                <w:szCs w:val="21"/>
                <w:vertAlign w:val="superscript"/>
              </w:rPr>
              <w:t>-1</w:t>
            </w:r>
            <w:r>
              <w:rPr>
                <w:rFonts w:ascii="Times New Roman" w:hAnsi="Times New Roman" w:eastAsia="宋体" w:cs="Times New Roman"/>
                <w:color w:val="000000"/>
                <w:kern w:val="0"/>
                <w:szCs w:val="21"/>
              </w:rPr>
              <w:t>)</w:t>
            </w:r>
          </w:p>
        </w:tc>
        <w:tc>
          <w:tcPr>
            <w:tcW w:w="1637" w:type="dxa"/>
            <w:shd w:val="clear" w:color="auto" w:fill="auto"/>
            <w:vAlign w:val="center"/>
          </w:tcPr>
          <w:p>
            <w:pPr>
              <w:widowControl/>
              <w:jc w:val="center"/>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2273.63±133.19c</w:t>
            </w:r>
          </w:p>
        </w:tc>
        <w:tc>
          <w:tcPr>
            <w:tcW w:w="1568" w:type="dxa"/>
            <w:shd w:val="clear" w:color="auto" w:fill="auto"/>
            <w:vAlign w:val="center"/>
          </w:tcPr>
          <w:p>
            <w:pPr>
              <w:widowControl/>
              <w:jc w:val="center"/>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3673.60±85.53b</w:t>
            </w:r>
          </w:p>
        </w:tc>
        <w:tc>
          <w:tcPr>
            <w:tcW w:w="1595" w:type="dxa"/>
            <w:shd w:val="clear" w:color="auto" w:fill="auto"/>
            <w:vAlign w:val="center"/>
          </w:tcPr>
          <w:p>
            <w:pPr>
              <w:widowControl/>
              <w:jc w:val="center"/>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1310.47±22.15d</w:t>
            </w:r>
          </w:p>
        </w:tc>
        <w:tc>
          <w:tcPr>
            <w:tcW w:w="1627" w:type="dxa"/>
            <w:vAlign w:val="center"/>
          </w:tcPr>
          <w:p>
            <w:pPr>
              <w:jc w:val="center"/>
              <w:rPr>
                <w:rFonts w:ascii="Times New Roman" w:hAnsi="Times New Roman" w:eastAsia="宋体" w:cs="Times New Roman"/>
                <w:sz w:val="20"/>
                <w:szCs w:val="20"/>
              </w:rPr>
            </w:pPr>
            <w:r>
              <w:rPr>
                <w:rFonts w:ascii="Times New Roman" w:hAnsi="Times New Roman" w:eastAsia="宋体" w:cs="Times New Roman"/>
                <w:color w:val="000000"/>
                <w:sz w:val="20"/>
                <w:szCs w:val="20"/>
              </w:rPr>
              <w:t>2312.83±49.63c</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1" w:hRule="atLeast"/>
          <w:jc w:val="center"/>
        </w:trPr>
        <w:tc>
          <w:tcPr>
            <w:tcW w:w="2289" w:type="dxa"/>
            <w:vAlign w:val="center"/>
          </w:tcPr>
          <w:p>
            <w:pPr>
              <w:widowControl/>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光补偿点</w:t>
            </w:r>
          </w:p>
          <w:p>
            <w:pPr>
              <w:widowControl/>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Lcp（</w:t>
            </w:r>
            <w:r>
              <w:rPr>
                <w:rFonts w:ascii="Times New Roman" w:hAnsi="Times New Roman" w:eastAsia="宋体" w:cs="Times New Roman"/>
                <w:szCs w:val="21"/>
              </w:rPr>
              <w:t>μmol</w:t>
            </w:r>
            <w:r>
              <w:rPr>
                <w:rFonts w:ascii="Times New Roman" w:hAnsi="Times New Roman" w:eastAsia="宋体" w:cs="Times New Roman"/>
                <w:color w:val="000000"/>
                <w:kern w:val="0"/>
                <w:szCs w:val="21"/>
              </w:rPr>
              <w:t>·</w:t>
            </w:r>
            <w:r>
              <w:rPr>
                <w:rFonts w:ascii="Times New Roman" w:hAnsi="Times New Roman" w:eastAsia="宋体" w:cs="Times New Roman"/>
                <w:color w:val="000000"/>
                <w:kern w:val="0"/>
                <w:szCs w:val="21"/>
                <w:vertAlign w:val="subscript"/>
              </w:rPr>
              <w:t xml:space="preserve"> </w:t>
            </w:r>
            <w:r>
              <w:rPr>
                <w:rFonts w:ascii="Times New Roman" w:hAnsi="Times New Roman" w:eastAsia="宋体" w:cs="Times New Roman"/>
                <w:color w:val="000000"/>
                <w:kern w:val="0"/>
                <w:szCs w:val="21"/>
              </w:rPr>
              <w:t>m</w:t>
            </w:r>
            <w:r>
              <w:rPr>
                <w:rFonts w:ascii="Times New Roman" w:hAnsi="Times New Roman" w:eastAsia="宋体" w:cs="Times New Roman"/>
                <w:color w:val="000000"/>
                <w:kern w:val="0"/>
                <w:szCs w:val="21"/>
                <w:vertAlign w:val="superscript"/>
              </w:rPr>
              <w:t>-2</w:t>
            </w:r>
            <w:r>
              <w:rPr>
                <w:rFonts w:ascii="Times New Roman" w:hAnsi="Times New Roman" w:eastAsia="宋体" w:cs="Times New Roman"/>
                <w:color w:val="000000"/>
                <w:kern w:val="0"/>
                <w:szCs w:val="21"/>
              </w:rPr>
              <w:t>·</w:t>
            </w:r>
            <w:r>
              <w:rPr>
                <w:rFonts w:ascii="Times New Roman" w:hAnsi="Times New Roman" w:eastAsia="宋体" w:cs="Times New Roman"/>
                <w:color w:val="000000"/>
                <w:kern w:val="0"/>
                <w:szCs w:val="21"/>
                <w:vertAlign w:val="superscript"/>
              </w:rPr>
              <w:t xml:space="preserve"> </w:t>
            </w:r>
            <w:r>
              <w:rPr>
                <w:rFonts w:ascii="Times New Roman" w:hAnsi="Times New Roman" w:eastAsia="宋体" w:cs="Times New Roman"/>
                <w:color w:val="000000"/>
                <w:kern w:val="0"/>
                <w:szCs w:val="21"/>
              </w:rPr>
              <w:t>s</w:t>
            </w:r>
            <w:r>
              <w:rPr>
                <w:rFonts w:ascii="Times New Roman" w:hAnsi="Times New Roman" w:eastAsia="宋体" w:cs="Times New Roman"/>
                <w:color w:val="000000"/>
                <w:kern w:val="0"/>
                <w:szCs w:val="21"/>
                <w:vertAlign w:val="superscript"/>
              </w:rPr>
              <w:t>-1</w:t>
            </w:r>
            <w:r>
              <w:rPr>
                <w:rFonts w:ascii="Times New Roman" w:hAnsi="Times New Roman" w:eastAsia="宋体" w:cs="Times New Roman"/>
                <w:color w:val="000000"/>
                <w:kern w:val="0"/>
                <w:szCs w:val="21"/>
              </w:rPr>
              <w:t>)</w:t>
            </w:r>
          </w:p>
        </w:tc>
        <w:tc>
          <w:tcPr>
            <w:tcW w:w="1637" w:type="dxa"/>
            <w:shd w:val="clear" w:color="auto" w:fill="auto"/>
            <w:vAlign w:val="center"/>
          </w:tcPr>
          <w:p>
            <w:pPr>
              <w:widowControl/>
              <w:jc w:val="center"/>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11.20±3.53b</w:t>
            </w:r>
          </w:p>
        </w:tc>
        <w:tc>
          <w:tcPr>
            <w:tcW w:w="1568" w:type="dxa"/>
            <w:shd w:val="clear" w:color="auto" w:fill="auto"/>
            <w:vAlign w:val="center"/>
          </w:tcPr>
          <w:p>
            <w:pPr>
              <w:widowControl/>
              <w:jc w:val="center"/>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33.62±4.87a</w:t>
            </w:r>
          </w:p>
        </w:tc>
        <w:tc>
          <w:tcPr>
            <w:tcW w:w="1595" w:type="dxa"/>
            <w:shd w:val="clear" w:color="auto" w:fill="auto"/>
            <w:vAlign w:val="center"/>
          </w:tcPr>
          <w:p>
            <w:pPr>
              <w:widowControl/>
              <w:jc w:val="center"/>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11.22±1.38b</w:t>
            </w:r>
          </w:p>
        </w:tc>
        <w:tc>
          <w:tcPr>
            <w:tcW w:w="1627" w:type="dxa"/>
            <w:vAlign w:val="center"/>
          </w:tcPr>
          <w:p>
            <w:pPr>
              <w:jc w:val="center"/>
              <w:rPr>
                <w:rFonts w:ascii="Times New Roman" w:hAnsi="Times New Roman" w:eastAsia="宋体" w:cs="Times New Roman"/>
                <w:sz w:val="20"/>
                <w:szCs w:val="20"/>
              </w:rPr>
            </w:pPr>
            <w:r>
              <w:rPr>
                <w:rFonts w:ascii="Times New Roman" w:hAnsi="Times New Roman" w:eastAsia="宋体" w:cs="Times New Roman"/>
                <w:color w:val="000000"/>
                <w:sz w:val="20"/>
                <w:szCs w:val="20"/>
              </w:rPr>
              <w:t>28.95±3.31a</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6" w:hRule="atLeast"/>
          <w:jc w:val="center"/>
        </w:trPr>
        <w:tc>
          <w:tcPr>
            <w:tcW w:w="2289" w:type="dxa"/>
            <w:vAlign w:val="center"/>
          </w:tcPr>
          <w:p>
            <w:pPr>
              <w:widowControl/>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表观量子效率</w:t>
            </w:r>
          </w:p>
          <w:p>
            <w:pPr>
              <w:jc w:val="center"/>
              <w:rPr>
                <w:rFonts w:ascii="Times New Roman" w:hAnsi="Times New Roman" w:eastAsia="宋体" w:cs="Times New Roman"/>
                <w:szCs w:val="21"/>
              </w:rPr>
            </w:pPr>
            <w:r>
              <w:rPr>
                <w:rFonts w:ascii="Times New Roman" w:hAnsi="Times New Roman" w:eastAsia="宋体" w:cs="Times New Roman"/>
                <w:color w:val="000000"/>
                <w:kern w:val="0"/>
                <w:szCs w:val="21"/>
              </w:rPr>
              <w:t>AQE</w:t>
            </w:r>
          </w:p>
        </w:tc>
        <w:tc>
          <w:tcPr>
            <w:tcW w:w="1637" w:type="dxa"/>
            <w:shd w:val="clear" w:color="auto" w:fill="auto"/>
            <w:vAlign w:val="center"/>
          </w:tcPr>
          <w:p>
            <w:pPr>
              <w:widowControl/>
              <w:jc w:val="center"/>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0.14±0.01b</w:t>
            </w:r>
          </w:p>
        </w:tc>
        <w:tc>
          <w:tcPr>
            <w:tcW w:w="1568" w:type="dxa"/>
            <w:shd w:val="clear" w:color="auto" w:fill="auto"/>
            <w:vAlign w:val="center"/>
          </w:tcPr>
          <w:p>
            <w:pPr>
              <w:widowControl/>
              <w:jc w:val="center"/>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0.13±0.01b</w:t>
            </w:r>
          </w:p>
        </w:tc>
        <w:tc>
          <w:tcPr>
            <w:tcW w:w="1595" w:type="dxa"/>
            <w:shd w:val="clear" w:color="auto" w:fill="auto"/>
            <w:vAlign w:val="center"/>
          </w:tcPr>
          <w:p>
            <w:pPr>
              <w:widowControl/>
              <w:jc w:val="center"/>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0.08±0.002 c</w:t>
            </w:r>
          </w:p>
        </w:tc>
        <w:tc>
          <w:tcPr>
            <w:tcW w:w="1627" w:type="dxa"/>
            <w:vAlign w:val="center"/>
          </w:tcPr>
          <w:p>
            <w:pPr>
              <w:jc w:val="center"/>
              <w:rPr>
                <w:rFonts w:ascii="Times New Roman" w:hAnsi="Times New Roman" w:eastAsia="宋体" w:cs="Times New Roman"/>
                <w:sz w:val="20"/>
                <w:szCs w:val="20"/>
              </w:rPr>
            </w:pPr>
            <w:r>
              <w:rPr>
                <w:rFonts w:ascii="Times New Roman" w:hAnsi="Times New Roman" w:eastAsia="宋体" w:cs="Times New Roman"/>
                <w:color w:val="000000"/>
                <w:sz w:val="20"/>
                <w:szCs w:val="20"/>
              </w:rPr>
              <w:t>0.21±0.017 a</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7" w:hRule="atLeast"/>
          <w:jc w:val="center"/>
        </w:trPr>
        <w:tc>
          <w:tcPr>
            <w:tcW w:w="2289" w:type="dxa"/>
            <w:vAlign w:val="center"/>
          </w:tcPr>
          <w:p>
            <w:pPr>
              <w:widowControl/>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气孔导度</w:t>
            </w:r>
          </w:p>
          <w:p>
            <w:pPr>
              <w:jc w:val="center"/>
              <w:rPr>
                <w:rFonts w:ascii="Times New Roman" w:hAnsi="Times New Roman" w:eastAsia="宋体" w:cs="Times New Roman"/>
                <w:szCs w:val="21"/>
              </w:rPr>
            </w:pPr>
            <w:r>
              <w:rPr>
                <w:rFonts w:ascii="Times New Roman" w:hAnsi="Times New Roman" w:eastAsia="宋体" w:cs="Times New Roman"/>
                <w:color w:val="000000"/>
                <w:kern w:val="0"/>
                <w:szCs w:val="21"/>
              </w:rPr>
              <w:t>GS(mol·m</w:t>
            </w:r>
            <w:r>
              <w:rPr>
                <w:rFonts w:ascii="Times New Roman" w:hAnsi="Times New Roman" w:eastAsia="宋体" w:cs="Times New Roman"/>
                <w:color w:val="000000"/>
                <w:kern w:val="0"/>
                <w:szCs w:val="21"/>
                <w:vertAlign w:val="superscript"/>
              </w:rPr>
              <w:t>−2</w:t>
            </w:r>
            <w:r>
              <w:rPr>
                <w:rFonts w:ascii="Times New Roman" w:hAnsi="Times New Roman" w:eastAsia="宋体" w:cs="Times New Roman"/>
                <w:color w:val="000000"/>
                <w:kern w:val="0"/>
                <w:szCs w:val="21"/>
              </w:rPr>
              <w:t>·s</w:t>
            </w:r>
            <w:r>
              <w:rPr>
                <w:rFonts w:ascii="Times New Roman" w:hAnsi="Times New Roman" w:eastAsia="宋体" w:cs="Times New Roman"/>
                <w:color w:val="000000"/>
                <w:kern w:val="0"/>
                <w:szCs w:val="21"/>
                <w:vertAlign w:val="superscript"/>
              </w:rPr>
              <w:t>−1</w:t>
            </w:r>
            <w:r>
              <w:rPr>
                <w:rFonts w:ascii="Times New Roman" w:hAnsi="Times New Roman" w:eastAsia="宋体" w:cs="Times New Roman"/>
                <w:color w:val="000000"/>
                <w:kern w:val="0"/>
                <w:szCs w:val="21"/>
              </w:rPr>
              <w:t>)</w:t>
            </w:r>
          </w:p>
        </w:tc>
        <w:tc>
          <w:tcPr>
            <w:tcW w:w="1637" w:type="dxa"/>
            <w:shd w:val="clear" w:color="auto" w:fill="auto"/>
            <w:vAlign w:val="center"/>
          </w:tcPr>
          <w:p>
            <w:pPr>
              <w:widowControl/>
              <w:jc w:val="center"/>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0.23±0.01a</w:t>
            </w:r>
          </w:p>
        </w:tc>
        <w:tc>
          <w:tcPr>
            <w:tcW w:w="1568" w:type="dxa"/>
            <w:shd w:val="clear" w:color="auto" w:fill="auto"/>
            <w:vAlign w:val="center"/>
          </w:tcPr>
          <w:p>
            <w:pPr>
              <w:widowControl/>
              <w:jc w:val="center"/>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0.19±0.01b</w:t>
            </w:r>
          </w:p>
        </w:tc>
        <w:tc>
          <w:tcPr>
            <w:tcW w:w="1595" w:type="dxa"/>
            <w:shd w:val="clear" w:color="auto" w:fill="auto"/>
            <w:vAlign w:val="center"/>
          </w:tcPr>
          <w:p>
            <w:pPr>
              <w:widowControl/>
              <w:jc w:val="center"/>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0.25±0.02a</w:t>
            </w:r>
          </w:p>
        </w:tc>
        <w:tc>
          <w:tcPr>
            <w:tcW w:w="1627" w:type="dxa"/>
            <w:vAlign w:val="center"/>
          </w:tcPr>
          <w:p>
            <w:pPr>
              <w:widowControl/>
              <w:jc w:val="center"/>
              <w:rPr>
                <w:rFonts w:ascii="Times New Roman" w:hAnsi="Times New Roman" w:eastAsia="宋体" w:cs="Times New Roman"/>
                <w:kern w:val="0"/>
                <w:sz w:val="20"/>
                <w:szCs w:val="20"/>
              </w:rPr>
            </w:pPr>
            <w:r>
              <w:rPr>
                <w:rFonts w:ascii="Times New Roman" w:hAnsi="Times New Roman" w:eastAsia="宋体" w:cs="Times New Roman"/>
                <w:color w:val="000000"/>
                <w:sz w:val="20"/>
                <w:szCs w:val="20"/>
              </w:rPr>
              <w:t>0.17±0.01b</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PrEx>
        <w:trPr>
          <w:trHeight w:val="666" w:hRule="atLeast"/>
          <w:jc w:val="center"/>
        </w:trPr>
        <w:tc>
          <w:tcPr>
            <w:tcW w:w="2289" w:type="dxa"/>
            <w:tcBorders>
              <w:bottom w:val="single" w:color="auto" w:sz="2" w:space="0"/>
            </w:tcBorders>
            <w:vAlign w:val="center"/>
          </w:tcPr>
          <w:p>
            <w:pPr>
              <w:widowControl/>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胞间CO</w:t>
            </w:r>
            <w:r>
              <w:rPr>
                <w:rFonts w:ascii="Times New Roman" w:hAnsi="Times New Roman" w:eastAsia="宋体" w:cs="Times New Roman"/>
                <w:color w:val="000000"/>
                <w:kern w:val="0"/>
                <w:szCs w:val="21"/>
                <w:vertAlign w:val="subscript"/>
              </w:rPr>
              <w:t>2</w:t>
            </w:r>
            <w:r>
              <w:rPr>
                <w:rFonts w:ascii="Times New Roman" w:hAnsi="Times New Roman" w:eastAsia="宋体" w:cs="Times New Roman"/>
                <w:color w:val="000000"/>
                <w:kern w:val="0"/>
                <w:szCs w:val="21"/>
              </w:rPr>
              <w:t>浓度Gi</w:t>
            </w:r>
          </w:p>
          <w:p>
            <w:pPr>
              <w:widowControl/>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(μmol·mol</w:t>
            </w:r>
            <w:r>
              <w:rPr>
                <w:rFonts w:ascii="Times New Roman" w:hAnsi="Times New Roman" w:eastAsia="宋体" w:cs="Times New Roman"/>
                <w:color w:val="000000"/>
                <w:kern w:val="0"/>
                <w:szCs w:val="21"/>
                <w:vertAlign w:val="superscript"/>
              </w:rPr>
              <w:t>−1</w:t>
            </w:r>
            <w:r>
              <w:rPr>
                <w:rFonts w:ascii="Times New Roman" w:hAnsi="Times New Roman" w:eastAsia="宋体" w:cs="Times New Roman"/>
                <w:color w:val="000000"/>
                <w:kern w:val="0"/>
                <w:szCs w:val="21"/>
              </w:rPr>
              <w:t>)</w:t>
            </w:r>
          </w:p>
        </w:tc>
        <w:tc>
          <w:tcPr>
            <w:tcW w:w="1637" w:type="dxa"/>
            <w:tcBorders>
              <w:bottom w:val="single" w:color="auto" w:sz="2" w:space="0"/>
            </w:tcBorders>
            <w:shd w:val="clear" w:color="auto" w:fill="auto"/>
            <w:vAlign w:val="center"/>
          </w:tcPr>
          <w:p>
            <w:pPr>
              <w:widowControl/>
              <w:jc w:val="center"/>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262.29±12.93b</w:t>
            </w:r>
          </w:p>
        </w:tc>
        <w:tc>
          <w:tcPr>
            <w:tcW w:w="1568" w:type="dxa"/>
            <w:tcBorders>
              <w:bottom w:val="single" w:color="auto" w:sz="2" w:space="0"/>
            </w:tcBorders>
            <w:shd w:val="clear" w:color="auto" w:fill="auto"/>
            <w:vAlign w:val="center"/>
          </w:tcPr>
          <w:p>
            <w:pPr>
              <w:widowControl/>
              <w:jc w:val="center"/>
              <w:rPr>
                <w:rFonts w:ascii="Times New Roman" w:hAnsi="Times New Roman" w:eastAsia="宋体" w:cs="Times New Roman"/>
                <w:color w:val="000000"/>
                <w:sz w:val="20"/>
                <w:szCs w:val="20"/>
              </w:rPr>
            </w:pPr>
            <w:r>
              <w:rPr>
                <w:rFonts w:ascii="Times New Roman" w:hAnsi="Times New Roman" w:eastAsia="宋体" w:cs="Times New Roman"/>
                <w:color w:val="000000"/>
                <w:sz w:val="20"/>
                <w:szCs w:val="20"/>
              </w:rPr>
              <w:t>479.55±23.01a</w:t>
            </w:r>
          </w:p>
        </w:tc>
        <w:tc>
          <w:tcPr>
            <w:tcW w:w="1595" w:type="dxa"/>
            <w:tcBorders>
              <w:bottom w:val="single" w:color="auto" w:sz="2" w:space="0"/>
            </w:tcBorders>
            <w:shd w:val="clear" w:color="auto" w:fill="auto"/>
            <w:vAlign w:val="center"/>
          </w:tcPr>
          <w:p>
            <w:pPr>
              <w:widowControl/>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sz w:val="20"/>
                <w:szCs w:val="20"/>
              </w:rPr>
              <w:t>250.28±6.84b</w:t>
            </w:r>
          </w:p>
        </w:tc>
        <w:tc>
          <w:tcPr>
            <w:tcW w:w="1627" w:type="dxa"/>
            <w:tcBorders>
              <w:bottom w:val="single" w:color="auto" w:sz="2" w:space="0"/>
            </w:tcBorders>
            <w:vAlign w:val="center"/>
          </w:tcPr>
          <w:p>
            <w:pPr>
              <w:widowControl/>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470.56±16.24a</w:t>
            </w:r>
          </w:p>
        </w:tc>
      </w:tr>
    </w:tbl>
    <w:p>
      <w:pPr>
        <w:numPr>
          <w:ilvl w:val="0"/>
          <w:numId w:val="7"/>
        </w:numPr>
        <w:spacing w:line="360" w:lineRule="auto"/>
        <w:ind w:firstLine="480" w:firstLineChars="200"/>
        <w:rPr>
          <w:rFonts w:hint="eastAsia" w:ascii="Times New Roman" w:eastAsia="仿宋_GB2312"/>
          <w:bCs/>
          <w:sz w:val="24"/>
          <w:lang w:eastAsia="zh-CN"/>
        </w:rPr>
      </w:pPr>
      <w:r>
        <w:rPr>
          <w:rFonts w:hint="eastAsia" w:eastAsia="仿宋_GB2312"/>
          <w:bCs/>
          <w:sz w:val="24"/>
        </w:rPr>
        <w:t>增施二氧化碳对不同品种</w:t>
      </w:r>
      <w:r>
        <w:rPr>
          <w:rFonts w:hint="eastAsia" w:ascii="Times New Roman" w:eastAsia="仿宋_GB2312"/>
          <w:bCs/>
          <w:sz w:val="24"/>
        </w:rPr>
        <w:t>生菜</w:t>
      </w:r>
      <w:r>
        <w:rPr>
          <w:rFonts w:hint="eastAsia" w:eastAsia="仿宋_GB2312"/>
          <w:bCs/>
          <w:sz w:val="24"/>
          <w:lang w:val="en-US" w:eastAsia="zh-CN"/>
        </w:rPr>
        <w:t>产量</w:t>
      </w:r>
      <w:r>
        <w:rPr>
          <w:rFonts w:hint="eastAsia" w:eastAsia="仿宋_GB2312"/>
          <w:bCs/>
          <w:sz w:val="24"/>
        </w:rPr>
        <w:t>的影响</w:t>
      </w:r>
    </w:p>
    <w:p>
      <w:pPr>
        <w:spacing w:line="360" w:lineRule="auto"/>
        <w:ind w:firstLine="480" w:firstLineChars="200"/>
        <w:rPr>
          <w:rFonts w:hint="eastAsia" w:ascii="Times New Roman" w:hAnsi="Times New Roman" w:eastAsia="仿宋" w:cs="Times New Roman"/>
          <w:color w:val="000000"/>
          <w:sz w:val="24"/>
          <w:szCs w:val="24"/>
        </w:rPr>
      </w:pPr>
      <w:r>
        <w:rPr>
          <w:rFonts w:ascii="Times New Roman" w:hAnsi="Times New Roman" w:eastAsia="仿宋" w:cs="Times New Roman"/>
          <w:color w:val="000000"/>
          <w:sz w:val="24"/>
          <w:szCs w:val="24"/>
        </w:rPr>
        <w:t>由表4可知</w:t>
      </w:r>
      <w:r>
        <w:rPr>
          <w:rFonts w:hint="eastAsia" w:eastAsia="仿宋" w:cs="Times New Roman"/>
          <w:color w:val="000000"/>
          <w:sz w:val="24"/>
          <w:szCs w:val="24"/>
          <w:lang w:eastAsia="zh-CN"/>
        </w:rPr>
        <w:t>：</w:t>
      </w:r>
      <w:r>
        <w:rPr>
          <w:rFonts w:ascii="Times New Roman" w:hAnsi="Times New Roman" w:eastAsia="仿宋" w:cs="Times New Roman"/>
          <w:color w:val="000000"/>
          <w:sz w:val="24"/>
          <w:szCs w:val="24"/>
        </w:rPr>
        <w:t>增施</w:t>
      </w:r>
      <w:r>
        <w:rPr>
          <w:rFonts w:ascii="Times New Roman" w:hAnsi="Times New Roman" w:eastAsia="仿宋" w:cs="Times New Roman"/>
          <w:sz w:val="24"/>
          <w:szCs w:val="24"/>
        </w:rPr>
        <w:t>CO</w:t>
      </w:r>
      <w:r>
        <w:rPr>
          <w:rFonts w:ascii="Times New Roman" w:hAnsi="Times New Roman" w:eastAsia="仿宋" w:cs="Times New Roman"/>
          <w:sz w:val="24"/>
          <w:szCs w:val="24"/>
          <w:vertAlign w:val="subscript"/>
        </w:rPr>
        <w:t>2</w:t>
      </w:r>
      <w:r>
        <w:rPr>
          <w:rFonts w:ascii="Times New Roman" w:hAnsi="Times New Roman" w:eastAsia="仿宋" w:cs="Times New Roman"/>
          <w:sz w:val="24"/>
          <w:szCs w:val="24"/>
        </w:rPr>
        <w:t>后，S6和S16干重分别高于对照42.18%</w:t>
      </w:r>
      <w:r>
        <w:rPr>
          <w:rFonts w:hint="eastAsia" w:eastAsia="仿宋" w:cs="Times New Roman"/>
          <w:sz w:val="24"/>
          <w:szCs w:val="24"/>
          <w:lang w:eastAsia="zh-CN"/>
        </w:rPr>
        <w:t>和</w:t>
      </w:r>
      <w:r>
        <w:rPr>
          <w:rFonts w:ascii="Times New Roman" w:hAnsi="Times New Roman" w:eastAsia="仿宋" w:cs="Times New Roman"/>
          <w:sz w:val="24"/>
          <w:szCs w:val="24"/>
        </w:rPr>
        <w:t>29.38%；S16中干物质百分比增加32.88%；S16的根冠比增加41.40%，S6根冠比降低40.60%。</w:t>
      </w:r>
      <w:r>
        <w:rPr>
          <w:rFonts w:ascii="Times New Roman" w:hAnsi="Times New Roman" w:eastAsia="仿宋" w:cs="Times New Roman"/>
          <w:color w:val="000000"/>
          <w:sz w:val="24"/>
          <w:szCs w:val="24"/>
        </w:rPr>
        <w:t>研究结果表明</w:t>
      </w:r>
      <w:r>
        <w:rPr>
          <w:rFonts w:hint="eastAsia" w:eastAsia="仿宋" w:cs="Times New Roman"/>
          <w:color w:val="000000"/>
          <w:sz w:val="24"/>
          <w:szCs w:val="24"/>
          <w:lang w:eastAsia="zh-CN"/>
        </w:rPr>
        <w:t>：</w:t>
      </w:r>
      <w:r>
        <w:rPr>
          <w:rFonts w:ascii="Times New Roman" w:hAnsi="Times New Roman" w:eastAsia="仿宋" w:cs="Times New Roman"/>
          <w:color w:val="000000"/>
          <w:sz w:val="24"/>
          <w:szCs w:val="24"/>
        </w:rPr>
        <w:t>增施CO</w:t>
      </w:r>
      <w:r>
        <w:rPr>
          <w:rFonts w:ascii="Times New Roman" w:hAnsi="Times New Roman" w:eastAsia="仿宋" w:cs="Times New Roman"/>
          <w:color w:val="000000"/>
          <w:sz w:val="24"/>
          <w:szCs w:val="24"/>
          <w:vertAlign w:val="subscript"/>
        </w:rPr>
        <w:t>2</w:t>
      </w:r>
      <w:r>
        <w:rPr>
          <w:rFonts w:ascii="Times New Roman" w:hAnsi="Times New Roman" w:eastAsia="仿宋" w:cs="Times New Roman"/>
          <w:color w:val="000000"/>
          <w:sz w:val="24"/>
          <w:szCs w:val="24"/>
        </w:rPr>
        <w:t>对生菜产量有很大的影响，</w:t>
      </w:r>
      <w:r>
        <w:rPr>
          <w:rFonts w:ascii="Times New Roman" w:hAnsi="Times New Roman" w:eastAsia="仿宋" w:cs="Times New Roman"/>
          <w:sz w:val="24"/>
          <w:szCs w:val="24"/>
        </w:rPr>
        <w:t>增施CO</w:t>
      </w:r>
      <w:r>
        <w:rPr>
          <w:rFonts w:ascii="Times New Roman" w:hAnsi="Times New Roman" w:eastAsia="仿宋" w:cs="Times New Roman"/>
          <w:sz w:val="24"/>
          <w:szCs w:val="24"/>
          <w:vertAlign w:val="subscript"/>
        </w:rPr>
        <w:t>2</w:t>
      </w:r>
      <w:r>
        <w:rPr>
          <w:rFonts w:ascii="Times New Roman" w:hAnsi="Times New Roman" w:eastAsia="仿宋" w:cs="Times New Roman"/>
          <w:sz w:val="24"/>
          <w:szCs w:val="24"/>
        </w:rPr>
        <w:t>后</w:t>
      </w:r>
      <w:r>
        <w:rPr>
          <w:rFonts w:ascii="Times New Roman" w:hAnsi="Times New Roman" w:eastAsia="仿宋" w:cs="Times New Roman"/>
          <w:color w:val="000000"/>
          <w:sz w:val="24"/>
          <w:szCs w:val="24"/>
        </w:rPr>
        <w:t>S16的叶片数、干重、干物质百分比、根冠比均有所提高；S6干重和鲜重均有所增加，干物质百分比、根冠比有一定程度的降低</w:t>
      </w:r>
      <w:r>
        <w:rPr>
          <w:rFonts w:hint="eastAsia" w:eastAsia="仿宋" w:cs="Times New Roman"/>
          <w:color w:val="000000"/>
          <w:sz w:val="24"/>
          <w:szCs w:val="24"/>
          <w:lang w:eastAsia="zh-CN"/>
        </w:rPr>
        <w:t>。</w:t>
      </w:r>
    </w:p>
    <w:p>
      <w:pPr>
        <w:spacing w:line="360" w:lineRule="auto"/>
        <w:ind w:firstLine="0" w:firstLineChars="0"/>
        <w:jc w:val="center"/>
        <w:rPr>
          <w:rFonts w:hint="eastAsia" w:ascii="Times New Roman" w:eastAsia="仿宋_GB2312"/>
          <w:bCs/>
          <w:sz w:val="24"/>
          <w:lang w:eastAsia="zh-CN"/>
        </w:rPr>
      </w:pPr>
      <w:r>
        <w:rPr>
          <w:rFonts w:ascii="Times New Roman" w:hAnsi="Times New Roman" w:eastAsia="黑体" w:cs="Times New Roman"/>
          <w:szCs w:val="21"/>
        </w:rPr>
        <w:t>表</w:t>
      </w:r>
      <w:r>
        <w:rPr>
          <w:rFonts w:hint="eastAsia" w:eastAsia="黑体" w:cs="Times New Roman"/>
          <w:szCs w:val="21"/>
          <w:lang w:val="en-US" w:eastAsia="zh-CN"/>
        </w:rPr>
        <w:t>4</w:t>
      </w:r>
      <w:r>
        <w:rPr>
          <w:rFonts w:ascii="Times New Roman" w:hAnsi="Times New Roman" w:eastAsia="黑体" w:cs="Times New Roman"/>
          <w:szCs w:val="21"/>
        </w:rPr>
        <w:t xml:space="preserve"> 增施CO</w:t>
      </w:r>
      <w:r>
        <w:rPr>
          <w:rFonts w:ascii="Times New Roman" w:hAnsi="Times New Roman" w:eastAsia="黑体" w:cs="Times New Roman"/>
          <w:szCs w:val="21"/>
          <w:vertAlign w:val="subscript"/>
        </w:rPr>
        <w:t>2</w:t>
      </w:r>
      <w:r>
        <w:rPr>
          <w:rFonts w:ascii="Times New Roman" w:hAnsi="Times New Roman" w:eastAsia="黑体" w:cs="Times New Roman"/>
          <w:szCs w:val="21"/>
        </w:rPr>
        <w:t>对生菜</w:t>
      </w:r>
      <w:r>
        <w:rPr>
          <w:rFonts w:hint="eastAsia" w:eastAsia="黑体" w:cs="Times New Roman"/>
          <w:szCs w:val="21"/>
          <w:lang w:val="en-US" w:eastAsia="zh-CN"/>
        </w:rPr>
        <w:t>产量</w:t>
      </w:r>
      <w:r>
        <w:rPr>
          <w:rFonts w:ascii="Times New Roman" w:hAnsi="Times New Roman" w:eastAsia="黑体" w:cs="Times New Roman"/>
          <w:szCs w:val="21"/>
        </w:rPr>
        <w:t>的影响</w:t>
      </w:r>
    </w:p>
    <w:tbl>
      <w:tblPr>
        <w:tblStyle w:val="34"/>
        <w:tblW w:w="0" w:type="auto"/>
        <w:jc w:val="center"/>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516"/>
        <w:gridCol w:w="1606"/>
        <w:gridCol w:w="1590"/>
        <w:gridCol w:w="1637"/>
        <w:gridCol w:w="1595"/>
      </w:tblGrid>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5" w:hRule="atLeast"/>
          <w:jc w:val="center"/>
        </w:trPr>
        <w:tc>
          <w:tcPr>
            <w:tcW w:w="1516" w:type="dxa"/>
            <w:vMerge w:val="restart"/>
            <w:tcBorders>
              <w:top w:val="single" w:color="auto" w:sz="2" w:space="0"/>
              <w:bottom w:val="nil"/>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测量指标</w:t>
            </w:r>
          </w:p>
        </w:tc>
        <w:tc>
          <w:tcPr>
            <w:tcW w:w="3177" w:type="dxa"/>
            <w:gridSpan w:val="2"/>
            <w:tcBorders>
              <w:top w:val="single" w:color="auto" w:sz="2" w:space="0"/>
              <w:bottom w:val="single" w:color="auto" w:sz="4" w:space="0"/>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S6</w:t>
            </w:r>
          </w:p>
        </w:tc>
        <w:tc>
          <w:tcPr>
            <w:tcW w:w="3191" w:type="dxa"/>
            <w:gridSpan w:val="2"/>
            <w:tcBorders>
              <w:top w:val="single" w:color="auto" w:sz="2" w:space="0"/>
              <w:bottom w:val="single" w:color="auto" w:sz="4" w:space="0"/>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S16</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3" w:hRule="atLeast"/>
          <w:jc w:val="center"/>
        </w:trPr>
        <w:tc>
          <w:tcPr>
            <w:tcW w:w="1516" w:type="dxa"/>
            <w:vMerge w:val="continue"/>
            <w:tcBorders>
              <w:top w:val="nil"/>
              <w:bottom w:val="single" w:color="auto" w:sz="4" w:space="0"/>
            </w:tcBorders>
            <w:vAlign w:val="center"/>
          </w:tcPr>
          <w:p>
            <w:pPr>
              <w:jc w:val="center"/>
              <w:rPr>
                <w:rFonts w:ascii="Times New Roman" w:hAnsi="Times New Roman" w:eastAsia="宋体" w:cs="Times New Roman"/>
                <w:szCs w:val="21"/>
              </w:rPr>
            </w:pPr>
          </w:p>
        </w:tc>
        <w:tc>
          <w:tcPr>
            <w:tcW w:w="1606" w:type="dxa"/>
            <w:tcBorders>
              <w:top w:val="single" w:color="auto" w:sz="4" w:space="0"/>
              <w:bottom w:val="single" w:color="auto" w:sz="4" w:space="0"/>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400 μmol•mol</w:t>
            </w:r>
            <w:r>
              <w:rPr>
                <w:rFonts w:ascii="Times New Roman" w:hAnsi="Times New Roman" w:eastAsia="宋体" w:cs="Times New Roman"/>
                <w:szCs w:val="21"/>
                <w:vertAlign w:val="superscript"/>
              </w:rPr>
              <w:t>-1</w:t>
            </w:r>
          </w:p>
        </w:tc>
        <w:tc>
          <w:tcPr>
            <w:tcW w:w="1571" w:type="dxa"/>
            <w:tcBorders>
              <w:top w:val="single" w:color="auto" w:sz="4" w:space="0"/>
              <w:bottom w:val="single" w:color="auto" w:sz="4" w:space="0"/>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800 μmol•mol</w:t>
            </w:r>
            <w:r>
              <w:rPr>
                <w:rFonts w:ascii="Times New Roman" w:hAnsi="Times New Roman" w:eastAsia="宋体" w:cs="Times New Roman"/>
                <w:szCs w:val="21"/>
                <w:vertAlign w:val="superscript"/>
              </w:rPr>
              <w:t>-1</w:t>
            </w:r>
          </w:p>
        </w:tc>
        <w:tc>
          <w:tcPr>
            <w:tcW w:w="1637" w:type="dxa"/>
            <w:tcBorders>
              <w:top w:val="single" w:color="auto" w:sz="4" w:space="0"/>
              <w:bottom w:val="single" w:color="auto" w:sz="4" w:space="0"/>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400 μmol•mol</w:t>
            </w:r>
            <w:r>
              <w:rPr>
                <w:rFonts w:ascii="Times New Roman" w:hAnsi="Times New Roman" w:eastAsia="宋体" w:cs="Times New Roman"/>
                <w:szCs w:val="21"/>
                <w:vertAlign w:val="superscript"/>
              </w:rPr>
              <w:t>-1</w:t>
            </w:r>
          </w:p>
        </w:tc>
        <w:tc>
          <w:tcPr>
            <w:tcW w:w="1554" w:type="dxa"/>
            <w:tcBorders>
              <w:top w:val="single" w:color="auto" w:sz="4" w:space="0"/>
              <w:bottom w:val="single" w:color="auto" w:sz="4" w:space="0"/>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400 μmol•mol</w:t>
            </w:r>
            <w:r>
              <w:rPr>
                <w:rFonts w:ascii="Times New Roman" w:hAnsi="Times New Roman" w:eastAsia="宋体" w:cs="Times New Roman"/>
                <w:szCs w:val="21"/>
                <w:vertAlign w:val="superscript"/>
              </w:rPr>
              <w:t>-1</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1" w:hRule="atLeast"/>
          <w:jc w:val="center"/>
        </w:trPr>
        <w:tc>
          <w:tcPr>
            <w:tcW w:w="1516" w:type="dxa"/>
            <w:tcBorders>
              <w:top w:val="single" w:color="auto" w:sz="4" w:space="0"/>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干重（g）</w:t>
            </w:r>
          </w:p>
        </w:tc>
        <w:tc>
          <w:tcPr>
            <w:tcW w:w="1606" w:type="dxa"/>
            <w:tcBorders>
              <w:top w:val="single" w:color="auto" w:sz="4" w:space="0"/>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1.88±0.55a</w:t>
            </w:r>
          </w:p>
        </w:tc>
        <w:tc>
          <w:tcPr>
            <w:tcW w:w="1571" w:type="dxa"/>
            <w:tcBorders>
              <w:top w:val="single" w:color="auto" w:sz="4" w:space="0"/>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2.67±0.78a</w:t>
            </w:r>
          </w:p>
        </w:tc>
        <w:tc>
          <w:tcPr>
            <w:tcW w:w="1637" w:type="dxa"/>
            <w:tcBorders>
              <w:top w:val="single" w:color="auto" w:sz="4" w:space="0"/>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0.95±0.40a</w:t>
            </w:r>
          </w:p>
        </w:tc>
        <w:tc>
          <w:tcPr>
            <w:tcW w:w="1554" w:type="dxa"/>
            <w:tcBorders>
              <w:top w:val="single" w:color="auto" w:sz="4" w:space="0"/>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1.23±0.44a</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9" w:hRule="atLeast"/>
          <w:jc w:val="center"/>
        </w:trPr>
        <w:tc>
          <w:tcPr>
            <w:tcW w:w="1516"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干物质百分比</w:t>
            </w:r>
          </w:p>
          <w:p>
            <w:pPr>
              <w:jc w:val="center"/>
              <w:rPr>
                <w:rFonts w:ascii="Times New Roman" w:hAnsi="Times New Roman" w:eastAsia="宋体" w:cs="Times New Roman"/>
                <w:szCs w:val="21"/>
              </w:rPr>
            </w:pPr>
            <w:r>
              <w:rPr>
                <w:rFonts w:ascii="Times New Roman" w:hAnsi="Times New Roman" w:eastAsia="宋体" w:cs="Times New Roman"/>
                <w:szCs w:val="21"/>
              </w:rPr>
              <w:t>（%）</w:t>
            </w:r>
          </w:p>
        </w:tc>
        <w:tc>
          <w:tcPr>
            <w:tcW w:w="1606"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0.10±0.03a</w:t>
            </w:r>
          </w:p>
        </w:tc>
        <w:tc>
          <w:tcPr>
            <w:tcW w:w="1571"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0.09±0.02a</w:t>
            </w:r>
          </w:p>
        </w:tc>
        <w:tc>
          <w:tcPr>
            <w:tcW w:w="1637"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0.07±0.03a</w:t>
            </w:r>
          </w:p>
        </w:tc>
        <w:tc>
          <w:tcPr>
            <w:tcW w:w="1554"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0.09±0.50a</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4" w:hRule="atLeast"/>
          <w:jc w:val="center"/>
        </w:trPr>
        <w:tc>
          <w:tcPr>
            <w:tcW w:w="1516"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根冠比（%）</w:t>
            </w:r>
          </w:p>
        </w:tc>
        <w:tc>
          <w:tcPr>
            <w:tcW w:w="1606"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0.30±0.11a</w:t>
            </w:r>
          </w:p>
        </w:tc>
        <w:tc>
          <w:tcPr>
            <w:tcW w:w="1571"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0.29±0.01b</w:t>
            </w:r>
          </w:p>
        </w:tc>
        <w:tc>
          <w:tcPr>
            <w:tcW w:w="1637"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0.21±0.06b</w:t>
            </w:r>
          </w:p>
        </w:tc>
        <w:tc>
          <w:tcPr>
            <w:tcW w:w="1554"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0.23±0.01b</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7" w:hRule="atLeast"/>
          <w:jc w:val="center"/>
        </w:trPr>
        <w:tc>
          <w:tcPr>
            <w:tcW w:w="1516" w:type="dxa"/>
            <w:tcBorders>
              <w:bottom w:val="single" w:color="auto" w:sz="2" w:space="0"/>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鲜重（g）</w:t>
            </w:r>
          </w:p>
        </w:tc>
        <w:tc>
          <w:tcPr>
            <w:tcW w:w="1606" w:type="dxa"/>
            <w:tcBorders>
              <w:bottom w:val="single" w:color="auto" w:sz="2" w:space="0"/>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19.70±0.81c</w:t>
            </w:r>
          </w:p>
        </w:tc>
        <w:tc>
          <w:tcPr>
            <w:tcW w:w="1571" w:type="dxa"/>
            <w:tcBorders>
              <w:bottom w:val="single" w:color="auto" w:sz="2" w:space="0"/>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28.51±1.30a</w:t>
            </w:r>
          </w:p>
        </w:tc>
        <w:tc>
          <w:tcPr>
            <w:tcW w:w="1637" w:type="dxa"/>
            <w:tcBorders>
              <w:bottom w:val="single" w:color="auto" w:sz="2" w:space="0"/>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13.07±0.16d</w:t>
            </w:r>
          </w:p>
        </w:tc>
        <w:tc>
          <w:tcPr>
            <w:tcW w:w="1554" w:type="dxa"/>
            <w:tcBorders>
              <w:bottom w:val="single" w:color="auto" w:sz="2" w:space="0"/>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12.52±0.56d</w:t>
            </w:r>
          </w:p>
        </w:tc>
      </w:tr>
    </w:tbl>
    <w:p>
      <w:pPr>
        <w:numPr>
          <w:ilvl w:val="0"/>
          <w:numId w:val="7"/>
        </w:numPr>
        <w:spacing w:line="360" w:lineRule="auto"/>
        <w:ind w:firstLine="480" w:firstLineChars="200"/>
        <w:rPr>
          <w:rFonts w:hint="eastAsia" w:ascii="Times New Roman" w:eastAsia="仿宋_GB2312"/>
          <w:bCs/>
          <w:sz w:val="24"/>
          <w:lang w:eastAsia="zh-CN"/>
        </w:rPr>
      </w:pPr>
      <w:r>
        <w:rPr>
          <w:rFonts w:hint="eastAsia" w:eastAsia="仿宋_GB2312"/>
          <w:bCs/>
          <w:sz w:val="24"/>
        </w:rPr>
        <w:t>增施二氧化碳对不同</w:t>
      </w:r>
      <w:r>
        <w:rPr>
          <w:rFonts w:hint="eastAsia" w:ascii="Times New Roman" w:eastAsia="仿宋_GB2312"/>
          <w:bCs/>
          <w:sz w:val="24"/>
        </w:rPr>
        <w:t>生菜</w:t>
      </w:r>
      <w:r>
        <w:rPr>
          <w:rFonts w:hint="eastAsia" w:eastAsia="仿宋_GB2312"/>
          <w:bCs/>
          <w:sz w:val="24"/>
        </w:rPr>
        <w:t>品种</w:t>
      </w:r>
      <w:r>
        <w:rPr>
          <w:rFonts w:hint="eastAsia" w:eastAsia="仿宋_GB2312"/>
          <w:bCs/>
          <w:sz w:val="24"/>
          <w:lang w:val="en-US" w:eastAsia="zh-CN"/>
        </w:rPr>
        <w:t>品质</w:t>
      </w:r>
      <w:r>
        <w:rPr>
          <w:rFonts w:hint="eastAsia" w:eastAsia="仿宋_GB2312"/>
          <w:bCs/>
          <w:sz w:val="24"/>
        </w:rPr>
        <w:t>的影响</w:t>
      </w:r>
    </w:p>
    <w:p>
      <w:pPr>
        <w:spacing w:line="360" w:lineRule="auto"/>
        <w:ind w:firstLine="480" w:firstLineChars="200"/>
        <w:rPr>
          <w:rFonts w:ascii="Times New Roman" w:hAnsi="Times New Roman" w:eastAsia="仿宋" w:cs="Times New Roman"/>
          <w:sz w:val="24"/>
          <w:szCs w:val="24"/>
        </w:rPr>
      </w:pPr>
      <w:r>
        <w:rPr>
          <w:rFonts w:hint="eastAsia" w:eastAsia="仿宋" w:cs="Times New Roman"/>
          <w:color w:val="000000"/>
          <w:sz w:val="24"/>
          <w:szCs w:val="24"/>
          <w:lang w:val="en-US" w:eastAsia="zh-CN"/>
        </w:rPr>
        <w:t>从</w:t>
      </w:r>
      <w:r>
        <w:rPr>
          <w:rFonts w:ascii="Times New Roman" w:hAnsi="Times New Roman" w:eastAsia="仿宋" w:cs="Times New Roman"/>
          <w:color w:val="000000"/>
          <w:sz w:val="24"/>
          <w:szCs w:val="24"/>
        </w:rPr>
        <w:t>表5可知</w:t>
      </w:r>
      <w:r>
        <w:rPr>
          <w:rFonts w:hint="eastAsia" w:eastAsia="仿宋" w:cs="Times New Roman"/>
          <w:color w:val="000000"/>
          <w:sz w:val="24"/>
          <w:szCs w:val="24"/>
          <w:lang w:eastAsia="zh-CN"/>
        </w:rPr>
        <w:t>：</w:t>
      </w:r>
      <w:r>
        <w:rPr>
          <w:rFonts w:ascii="Times New Roman" w:hAnsi="Times New Roman" w:eastAsia="仿宋" w:cs="Times New Roman"/>
          <w:color w:val="000000"/>
          <w:sz w:val="24"/>
          <w:szCs w:val="24"/>
        </w:rPr>
        <w:t>增施CO</w:t>
      </w:r>
      <w:r>
        <w:rPr>
          <w:rFonts w:ascii="Times New Roman" w:hAnsi="Times New Roman" w:eastAsia="仿宋" w:cs="Times New Roman"/>
          <w:color w:val="000000"/>
          <w:sz w:val="24"/>
          <w:szCs w:val="24"/>
          <w:vertAlign w:val="subscript"/>
        </w:rPr>
        <w:t>2</w:t>
      </w:r>
      <w:r>
        <w:rPr>
          <w:rFonts w:ascii="Times New Roman" w:hAnsi="Times New Roman" w:eastAsia="仿宋" w:cs="Times New Roman"/>
          <w:color w:val="000000"/>
          <w:sz w:val="24"/>
          <w:szCs w:val="24"/>
        </w:rPr>
        <w:t>后S6中维生素C含量增加78.33%，S16中维生素C含量增加33.73%；S6</w:t>
      </w:r>
      <w:r>
        <w:rPr>
          <w:rFonts w:hint="eastAsia" w:eastAsia="仿宋" w:cs="Times New Roman"/>
          <w:color w:val="000000"/>
          <w:sz w:val="24"/>
          <w:szCs w:val="24"/>
          <w:lang w:eastAsia="zh-CN"/>
        </w:rPr>
        <w:t>和</w:t>
      </w:r>
      <w:r>
        <w:rPr>
          <w:rFonts w:ascii="Times New Roman" w:hAnsi="Times New Roman" w:eastAsia="仿宋" w:cs="Times New Roman"/>
          <w:color w:val="000000"/>
          <w:sz w:val="24"/>
          <w:szCs w:val="24"/>
        </w:rPr>
        <w:t>S16中叶绿素含量分别升高13.89%</w:t>
      </w:r>
      <w:r>
        <w:rPr>
          <w:rFonts w:hint="eastAsia" w:eastAsia="仿宋" w:cs="Times New Roman"/>
          <w:color w:val="000000"/>
          <w:sz w:val="24"/>
          <w:szCs w:val="24"/>
          <w:lang w:eastAsia="zh-CN"/>
        </w:rPr>
        <w:t>和</w:t>
      </w:r>
      <w:r>
        <w:rPr>
          <w:rFonts w:ascii="Times New Roman" w:hAnsi="Times New Roman" w:eastAsia="仿宋" w:cs="Times New Roman"/>
          <w:color w:val="000000"/>
          <w:sz w:val="24"/>
          <w:szCs w:val="24"/>
        </w:rPr>
        <w:t>7.14%；硝态氮含量分别降低74.00%</w:t>
      </w:r>
      <w:r>
        <w:rPr>
          <w:rFonts w:hint="eastAsia" w:eastAsia="仿宋" w:cs="Times New Roman"/>
          <w:color w:val="000000"/>
          <w:sz w:val="24"/>
          <w:szCs w:val="24"/>
          <w:lang w:eastAsia="zh-CN"/>
        </w:rPr>
        <w:t>和</w:t>
      </w:r>
      <w:r>
        <w:rPr>
          <w:rFonts w:ascii="Times New Roman" w:hAnsi="Times New Roman" w:eastAsia="仿宋" w:cs="Times New Roman"/>
          <w:color w:val="000000"/>
          <w:sz w:val="24"/>
          <w:szCs w:val="24"/>
        </w:rPr>
        <w:t>13.53%；S16中有机酸含量升高23.67%，S6中有机酸含量降低33</w:t>
      </w:r>
      <w:r>
        <w:rPr>
          <w:rFonts w:hint="eastAsia" w:ascii="Times New Roman" w:hAnsi="Times New Roman" w:eastAsia="仿宋" w:cs="Times New Roman"/>
          <w:color w:val="000000"/>
          <w:sz w:val="24"/>
          <w:szCs w:val="24"/>
        </w:rPr>
        <w:t>.</w:t>
      </w:r>
      <w:r>
        <w:rPr>
          <w:rFonts w:ascii="Times New Roman" w:hAnsi="Times New Roman" w:eastAsia="仿宋" w:cs="Times New Roman"/>
          <w:color w:val="000000"/>
          <w:sz w:val="24"/>
          <w:szCs w:val="24"/>
        </w:rPr>
        <w:t>00%；S16中可溶性固形物含量增加41.77%，而S6中可溶性固形物含量下降13.98%。综上所述，增施CO</w:t>
      </w:r>
      <w:r>
        <w:rPr>
          <w:rFonts w:ascii="Times New Roman" w:hAnsi="Times New Roman" w:eastAsia="仿宋" w:cs="Times New Roman"/>
          <w:color w:val="000000"/>
          <w:sz w:val="24"/>
          <w:szCs w:val="24"/>
          <w:vertAlign w:val="subscript"/>
        </w:rPr>
        <w:t>2</w:t>
      </w:r>
      <w:r>
        <w:rPr>
          <w:rFonts w:ascii="Times New Roman" w:hAnsi="Times New Roman" w:eastAsia="仿宋" w:cs="Times New Roman"/>
          <w:color w:val="000000"/>
          <w:sz w:val="24"/>
          <w:szCs w:val="24"/>
        </w:rPr>
        <w:t>可以显著提高生菜叶片维生素C及叶绿素含量，减少硝态氮积累。总体来说，增施CO</w:t>
      </w:r>
      <w:r>
        <w:rPr>
          <w:rFonts w:ascii="Times New Roman" w:hAnsi="Times New Roman" w:eastAsia="仿宋" w:cs="Times New Roman"/>
          <w:color w:val="000000"/>
          <w:sz w:val="24"/>
          <w:szCs w:val="24"/>
          <w:vertAlign w:val="subscript"/>
        </w:rPr>
        <w:t>2</w:t>
      </w:r>
      <w:r>
        <w:rPr>
          <w:rFonts w:ascii="Times New Roman" w:hAnsi="Times New Roman" w:eastAsia="仿宋" w:cs="Times New Roman"/>
          <w:color w:val="000000"/>
          <w:sz w:val="24"/>
          <w:szCs w:val="24"/>
        </w:rPr>
        <w:t>可</w:t>
      </w:r>
      <w:r>
        <w:rPr>
          <w:rFonts w:hint="eastAsia" w:eastAsia="仿宋" w:cs="Times New Roman"/>
          <w:color w:val="000000"/>
          <w:sz w:val="24"/>
          <w:szCs w:val="24"/>
          <w:lang w:val="en-US" w:eastAsia="zh-CN"/>
        </w:rPr>
        <w:t>以</w:t>
      </w:r>
      <w:r>
        <w:rPr>
          <w:rFonts w:ascii="Times New Roman" w:hAnsi="Times New Roman" w:eastAsia="仿宋" w:cs="Times New Roman"/>
          <w:color w:val="000000"/>
          <w:sz w:val="24"/>
          <w:szCs w:val="24"/>
        </w:rPr>
        <w:t>改善生菜品质。</w:t>
      </w:r>
    </w:p>
    <w:p>
      <w:pPr>
        <w:spacing w:line="360" w:lineRule="auto"/>
        <w:ind w:firstLine="0" w:firstLineChars="0"/>
        <w:jc w:val="center"/>
        <w:rPr>
          <w:rFonts w:hint="eastAsia" w:ascii="Times New Roman" w:eastAsia="仿宋_GB2312"/>
          <w:bCs/>
          <w:sz w:val="24"/>
          <w:lang w:eastAsia="zh-CN"/>
        </w:rPr>
      </w:pPr>
      <w:r>
        <w:rPr>
          <w:rFonts w:ascii="Times New Roman" w:hAnsi="Times New Roman" w:eastAsia="黑体" w:cs="Times New Roman"/>
          <w:szCs w:val="21"/>
        </w:rPr>
        <w:t>表</w:t>
      </w:r>
      <w:r>
        <w:rPr>
          <w:rFonts w:hint="eastAsia" w:eastAsia="黑体" w:cs="Times New Roman"/>
          <w:szCs w:val="21"/>
          <w:lang w:val="en-US" w:eastAsia="zh-CN"/>
        </w:rPr>
        <w:t>5</w:t>
      </w:r>
      <w:r>
        <w:rPr>
          <w:rFonts w:ascii="Times New Roman" w:hAnsi="Times New Roman" w:eastAsia="黑体" w:cs="Times New Roman"/>
          <w:szCs w:val="21"/>
        </w:rPr>
        <w:t xml:space="preserve"> 增施CO</w:t>
      </w:r>
      <w:r>
        <w:rPr>
          <w:rFonts w:ascii="Times New Roman" w:hAnsi="Times New Roman" w:eastAsia="黑体" w:cs="Times New Roman"/>
          <w:szCs w:val="21"/>
          <w:vertAlign w:val="subscript"/>
        </w:rPr>
        <w:t>2</w:t>
      </w:r>
      <w:r>
        <w:rPr>
          <w:rFonts w:ascii="Times New Roman" w:hAnsi="Times New Roman" w:eastAsia="黑体" w:cs="Times New Roman"/>
          <w:szCs w:val="21"/>
        </w:rPr>
        <w:t>对生菜</w:t>
      </w:r>
      <w:r>
        <w:rPr>
          <w:rFonts w:hint="eastAsia" w:eastAsia="黑体" w:cs="Times New Roman"/>
          <w:szCs w:val="21"/>
          <w:lang w:val="en-US" w:eastAsia="zh-CN"/>
        </w:rPr>
        <w:t>品质</w:t>
      </w:r>
      <w:r>
        <w:rPr>
          <w:rFonts w:ascii="Times New Roman" w:hAnsi="Times New Roman" w:eastAsia="黑体" w:cs="Times New Roman"/>
          <w:szCs w:val="21"/>
        </w:rPr>
        <w:t>的影响</w:t>
      </w:r>
    </w:p>
    <w:tbl>
      <w:tblPr>
        <w:tblStyle w:val="35"/>
        <w:tblW w:w="7817" w:type="dxa"/>
        <w:jc w:val="center"/>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813"/>
        <w:gridCol w:w="1664"/>
        <w:gridCol w:w="1527"/>
        <w:gridCol w:w="1404"/>
        <w:gridCol w:w="1409"/>
      </w:tblGrid>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 w:hRule="atLeast"/>
          <w:jc w:val="center"/>
        </w:trPr>
        <w:tc>
          <w:tcPr>
            <w:tcW w:w="1813" w:type="dxa"/>
            <w:vMerge w:val="restart"/>
            <w:tcBorders>
              <w:top w:val="single" w:color="auto" w:sz="2" w:space="0"/>
              <w:bottom w:val="nil"/>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测量指标</w:t>
            </w:r>
          </w:p>
        </w:tc>
        <w:tc>
          <w:tcPr>
            <w:tcW w:w="3191" w:type="dxa"/>
            <w:gridSpan w:val="2"/>
            <w:tcBorders>
              <w:top w:val="single" w:color="auto" w:sz="2" w:space="0"/>
              <w:bottom w:val="single" w:color="auto" w:sz="2" w:space="0"/>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S6</w:t>
            </w:r>
          </w:p>
        </w:tc>
        <w:tc>
          <w:tcPr>
            <w:tcW w:w="2813" w:type="dxa"/>
            <w:gridSpan w:val="2"/>
            <w:tcBorders>
              <w:top w:val="single" w:color="auto" w:sz="2" w:space="0"/>
              <w:bottom w:val="single" w:color="auto" w:sz="2" w:space="0"/>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S16</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9" w:hRule="atLeast"/>
          <w:jc w:val="center"/>
        </w:trPr>
        <w:tc>
          <w:tcPr>
            <w:tcW w:w="1813" w:type="dxa"/>
            <w:vMerge w:val="continue"/>
            <w:tcBorders>
              <w:top w:val="nil"/>
              <w:bottom w:val="single" w:color="auto" w:sz="4" w:space="0"/>
            </w:tcBorders>
            <w:vAlign w:val="center"/>
          </w:tcPr>
          <w:p>
            <w:pPr>
              <w:jc w:val="center"/>
              <w:rPr>
                <w:rFonts w:ascii="Times New Roman" w:hAnsi="Times New Roman" w:eastAsia="宋体" w:cs="Times New Roman"/>
                <w:szCs w:val="21"/>
              </w:rPr>
            </w:pPr>
          </w:p>
        </w:tc>
        <w:tc>
          <w:tcPr>
            <w:tcW w:w="1664" w:type="dxa"/>
            <w:tcBorders>
              <w:top w:val="single" w:color="auto" w:sz="2" w:space="0"/>
              <w:bottom w:val="single" w:color="auto" w:sz="4" w:space="0"/>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 xml:space="preserve">400 </w:t>
            </w:r>
          </w:p>
          <w:p>
            <w:pPr>
              <w:jc w:val="center"/>
              <w:rPr>
                <w:rFonts w:ascii="Times New Roman" w:hAnsi="Times New Roman" w:eastAsia="宋体" w:cs="Times New Roman"/>
                <w:szCs w:val="21"/>
              </w:rPr>
            </w:pPr>
            <w:r>
              <w:rPr>
                <w:rFonts w:ascii="Times New Roman" w:hAnsi="Times New Roman" w:eastAsia="宋体" w:cs="Times New Roman"/>
                <w:szCs w:val="21"/>
              </w:rPr>
              <w:t>μmol•mol</w:t>
            </w:r>
            <w:r>
              <w:rPr>
                <w:rFonts w:ascii="Times New Roman" w:hAnsi="Times New Roman" w:eastAsia="宋体" w:cs="Times New Roman"/>
                <w:szCs w:val="21"/>
                <w:vertAlign w:val="superscript"/>
              </w:rPr>
              <w:t>-1</w:t>
            </w:r>
          </w:p>
        </w:tc>
        <w:tc>
          <w:tcPr>
            <w:tcW w:w="1527" w:type="dxa"/>
            <w:tcBorders>
              <w:top w:val="single" w:color="auto" w:sz="2" w:space="0"/>
              <w:bottom w:val="single" w:color="auto" w:sz="4" w:space="0"/>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800</w:t>
            </w:r>
          </w:p>
          <w:p>
            <w:pPr>
              <w:jc w:val="center"/>
              <w:rPr>
                <w:rFonts w:ascii="Times New Roman" w:hAnsi="Times New Roman" w:eastAsia="宋体" w:cs="Times New Roman"/>
                <w:szCs w:val="21"/>
              </w:rPr>
            </w:pPr>
            <w:r>
              <w:rPr>
                <w:rFonts w:ascii="Times New Roman" w:hAnsi="Times New Roman" w:eastAsia="宋体" w:cs="Times New Roman"/>
                <w:szCs w:val="21"/>
              </w:rPr>
              <w:t>μmol•mol</w:t>
            </w:r>
            <w:r>
              <w:rPr>
                <w:rFonts w:ascii="Times New Roman" w:hAnsi="Times New Roman" w:eastAsia="宋体" w:cs="Times New Roman"/>
                <w:szCs w:val="21"/>
                <w:vertAlign w:val="superscript"/>
              </w:rPr>
              <w:t>-1</w:t>
            </w:r>
          </w:p>
        </w:tc>
        <w:tc>
          <w:tcPr>
            <w:tcW w:w="1404" w:type="dxa"/>
            <w:tcBorders>
              <w:top w:val="single" w:color="auto" w:sz="2" w:space="0"/>
              <w:bottom w:val="single" w:color="auto" w:sz="4" w:space="0"/>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 xml:space="preserve">400 </w:t>
            </w:r>
          </w:p>
          <w:p>
            <w:pPr>
              <w:jc w:val="center"/>
              <w:rPr>
                <w:rFonts w:ascii="Times New Roman" w:hAnsi="Times New Roman" w:eastAsia="宋体" w:cs="Times New Roman"/>
                <w:szCs w:val="21"/>
              </w:rPr>
            </w:pPr>
            <w:r>
              <w:rPr>
                <w:rFonts w:ascii="Times New Roman" w:hAnsi="Times New Roman" w:eastAsia="宋体" w:cs="Times New Roman"/>
                <w:szCs w:val="21"/>
              </w:rPr>
              <w:t>μmol•mol</w:t>
            </w:r>
            <w:r>
              <w:rPr>
                <w:rFonts w:ascii="Times New Roman" w:hAnsi="Times New Roman" w:eastAsia="宋体" w:cs="Times New Roman"/>
                <w:szCs w:val="21"/>
                <w:vertAlign w:val="superscript"/>
              </w:rPr>
              <w:t>-1</w:t>
            </w:r>
          </w:p>
        </w:tc>
        <w:tc>
          <w:tcPr>
            <w:tcW w:w="1409" w:type="dxa"/>
            <w:tcBorders>
              <w:top w:val="single" w:color="auto" w:sz="2" w:space="0"/>
              <w:bottom w:val="single" w:color="auto" w:sz="4" w:space="0"/>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 xml:space="preserve">800 </w:t>
            </w:r>
          </w:p>
          <w:p>
            <w:pPr>
              <w:jc w:val="center"/>
              <w:rPr>
                <w:rFonts w:ascii="Times New Roman" w:hAnsi="Times New Roman" w:eastAsia="宋体" w:cs="Times New Roman"/>
                <w:szCs w:val="21"/>
              </w:rPr>
            </w:pPr>
            <w:r>
              <w:rPr>
                <w:rFonts w:ascii="Times New Roman" w:hAnsi="Times New Roman" w:eastAsia="宋体" w:cs="Times New Roman"/>
                <w:szCs w:val="21"/>
              </w:rPr>
              <w:t>μmol•mol</w:t>
            </w:r>
            <w:r>
              <w:rPr>
                <w:rFonts w:ascii="Times New Roman" w:hAnsi="Times New Roman" w:eastAsia="宋体" w:cs="Times New Roman"/>
                <w:szCs w:val="21"/>
                <w:vertAlign w:val="superscript"/>
              </w:rPr>
              <w:t>-1</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4" w:hRule="atLeast"/>
          <w:jc w:val="center"/>
        </w:trPr>
        <w:tc>
          <w:tcPr>
            <w:tcW w:w="1813" w:type="dxa"/>
            <w:tcBorders>
              <w:top w:val="single" w:color="auto" w:sz="4" w:space="0"/>
            </w:tcBorders>
            <w:vAlign w:val="center"/>
          </w:tcPr>
          <w:p>
            <w:pPr>
              <w:widowControl/>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维生素C含量</w:t>
            </w:r>
          </w:p>
          <w:p>
            <w:pPr>
              <w:widowControl/>
              <w:jc w:val="center"/>
              <w:rPr>
                <w:rFonts w:ascii="Times New Roman" w:hAnsi="Times New Roman" w:eastAsia="宋体" w:cs="Times New Roman"/>
                <w:szCs w:val="21"/>
              </w:rPr>
            </w:pPr>
            <w:r>
              <w:rPr>
                <w:rFonts w:ascii="Times New Roman" w:hAnsi="Times New Roman" w:eastAsia="宋体" w:cs="Times New Roman"/>
                <w:color w:val="000000"/>
                <w:szCs w:val="21"/>
              </w:rPr>
              <w:t>（10</w:t>
            </w:r>
            <w:r>
              <w:rPr>
                <w:rFonts w:ascii="Times New Roman" w:hAnsi="Times New Roman" w:eastAsia="宋体" w:cs="Times New Roman"/>
                <w:color w:val="000000"/>
                <w:szCs w:val="21"/>
                <w:vertAlign w:val="superscript"/>
              </w:rPr>
              <w:t>-2</w:t>
            </w:r>
            <w:r>
              <w:rPr>
                <w:rFonts w:ascii="Times New Roman" w:hAnsi="Times New Roman" w:eastAsia="宋体" w:cs="Times New Roman"/>
                <w:color w:val="000000"/>
                <w:szCs w:val="21"/>
              </w:rPr>
              <w:t xml:space="preserve"> mg</w:t>
            </w:r>
            <w:r>
              <w:rPr>
                <w:rFonts w:ascii="Times New Roman" w:hAnsi="Times New Roman" w:eastAsia="宋体" w:cs="Times New Roman"/>
                <w:color w:val="000000"/>
                <w:kern w:val="0"/>
                <w:szCs w:val="21"/>
              </w:rPr>
              <w:t>·</w:t>
            </w:r>
            <w:r>
              <w:rPr>
                <w:rFonts w:ascii="Times New Roman" w:hAnsi="Times New Roman" w:eastAsia="宋体" w:cs="Times New Roman"/>
                <w:color w:val="000000"/>
                <w:szCs w:val="21"/>
              </w:rPr>
              <w:t>g</w:t>
            </w:r>
            <w:r>
              <w:rPr>
                <w:rFonts w:ascii="Times New Roman" w:hAnsi="Times New Roman" w:eastAsia="宋体" w:cs="Times New Roman"/>
                <w:color w:val="000000"/>
                <w:szCs w:val="21"/>
                <w:vertAlign w:val="superscript"/>
              </w:rPr>
              <w:t>-1</w:t>
            </w:r>
            <w:r>
              <w:rPr>
                <w:rFonts w:ascii="Times New Roman" w:hAnsi="Times New Roman" w:eastAsia="宋体" w:cs="Times New Roman"/>
                <w:color w:val="000000"/>
                <w:szCs w:val="21"/>
              </w:rPr>
              <w:t>）</w:t>
            </w:r>
          </w:p>
        </w:tc>
        <w:tc>
          <w:tcPr>
            <w:tcW w:w="1664" w:type="dxa"/>
            <w:tcBorders>
              <w:top w:val="single" w:color="auto" w:sz="4" w:space="0"/>
            </w:tcBorders>
            <w:vAlign w:val="center"/>
          </w:tcPr>
          <w:p>
            <w:pPr>
              <w:jc w:val="center"/>
              <w:rPr>
                <w:rFonts w:ascii="Times New Roman" w:hAnsi="Times New Roman" w:eastAsia="宋体" w:cs="Times New Roman"/>
                <w:szCs w:val="21"/>
              </w:rPr>
            </w:pPr>
            <w:r>
              <w:rPr>
                <w:rFonts w:ascii="Times New Roman" w:hAnsi="Times New Roman" w:eastAsia="宋体" w:cs="Times New Roman"/>
                <w:kern w:val="0"/>
                <w:szCs w:val="21"/>
              </w:rPr>
              <w:t>0.60±0.06d</w:t>
            </w:r>
          </w:p>
        </w:tc>
        <w:tc>
          <w:tcPr>
            <w:tcW w:w="1527" w:type="dxa"/>
            <w:tcBorders>
              <w:top w:val="single" w:color="auto" w:sz="4" w:space="0"/>
            </w:tcBorders>
            <w:vAlign w:val="center"/>
          </w:tcPr>
          <w:p>
            <w:pPr>
              <w:jc w:val="center"/>
              <w:rPr>
                <w:rFonts w:ascii="Times New Roman" w:hAnsi="Times New Roman" w:eastAsia="宋体" w:cs="Times New Roman"/>
                <w:szCs w:val="21"/>
              </w:rPr>
            </w:pPr>
            <w:r>
              <w:rPr>
                <w:rFonts w:ascii="Times New Roman" w:hAnsi="Times New Roman" w:eastAsia="宋体" w:cs="Times New Roman"/>
                <w:kern w:val="0"/>
                <w:szCs w:val="21"/>
              </w:rPr>
              <w:t>1.07±0.24d</w:t>
            </w:r>
          </w:p>
        </w:tc>
        <w:tc>
          <w:tcPr>
            <w:tcW w:w="1404" w:type="dxa"/>
            <w:tcBorders>
              <w:top w:val="single" w:color="auto" w:sz="4" w:space="0"/>
            </w:tcBorders>
            <w:vAlign w:val="center"/>
          </w:tcPr>
          <w:p>
            <w:pPr>
              <w:jc w:val="center"/>
              <w:rPr>
                <w:rFonts w:ascii="Times New Roman" w:hAnsi="Times New Roman" w:eastAsia="宋体" w:cs="Times New Roman"/>
                <w:szCs w:val="21"/>
              </w:rPr>
            </w:pPr>
            <w:r>
              <w:rPr>
                <w:rFonts w:ascii="Times New Roman" w:hAnsi="Times New Roman" w:eastAsia="宋体" w:cs="Times New Roman"/>
                <w:kern w:val="0"/>
                <w:szCs w:val="21"/>
              </w:rPr>
              <w:t>5.33±0.45b</w:t>
            </w:r>
          </w:p>
        </w:tc>
        <w:tc>
          <w:tcPr>
            <w:tcW w:w="1409" w:type="dxa"/>
            <w:tcBorders>
              <w:top w:val="single" w:color="auto" w:sz="4" w:space="0"/>
            </w:tcBorders>
            <w:vAlign w:val="center"/>
          </w:tcPr>
          <w:p>
            <w:pPr>
              <w:jc w:val="center"/>
              <w:rPr>
                <w:rFonts w:ascii="Times New Roman" w:hAnsi="Times New Roman" w:eastAsia="宋体" w:cs="Times New Roman"/>
                <w:szCs w:val="21"/>
              </w:rPr>
            </w:pPr>
            <w:r>
              <w:rPr>
                <w:rFonts w:ascii="Times New Roman" w:hAnsi="Times New Roman" w:eastAsia="宋体" w:cs="Times New Roman"/>
                <w:kern w:val="0"/>
                <w:szCs w:val="21"/>
              </w:rPr>
              <w:t>7.13±0.47a</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4" w:hRule="atLeast"/>
          <w:jc w:val="center"/>
        </w:trPr>
        <w:tc>
          <w:tcPr>
            <w:tcW w:w="1813" w:type="dxa"/>
            <w:vAlign w:val="center"/>
          </w:tcPr>
          <w:p>
            <w:pPr>
              <w:widowControl/>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有机酸含量</w:t>
            </w:r>
          </w:p>
          <w:p>
            <w:pPr>
              <w:widowControl/>
              <w:jc w:val="center"/>
              <w:rPr>
                <w:rFonts w:ascii="Times New Roman" w:hAnsi="Times New Roman" w:eastAsia="宋体" w:cs="Times New Roman"/>
                <w:szCs w:val="21"/>
              </w:rPr>
            </w:pPr>
            <w:r>
              <w:rPr>
                <w:rFonts w:ascii="Times New Roman" w:hAnsi="Times New Roman" w:eastAsia="宋体" w:cs="Times New Roman"/>
                <w:color w:val="000000"/>
                <w:kern w:val="0"/>
                <w:szCs w:val="21"/>
              </w:rPr>
              <w:t>（g·mol·L</w:t>
            </w:r>
            <w:r>
              <w:rPr>
                <w:rFonts w:ascii="Times New Roman" w:hAnsi="Times New Roman" w:eastAsia="宋体" w:cs="Times New Roman"/>
                <w:color w:val="000000"/>
                <w:kern w:val="0"/>
                <w:szCs w:val="21"/>
                <w:vertAlign w:val="superscript"/>
              </w:rPr>
              <w:t>-1</w:t>
            </w:r>
            <w:r>
              <w:rPr>
                <w:rFonts w:ascii="Times New Roman" w:hAnsi="Times New Roman" w:eastAsia="宋体" w:cs="Times New Roman"/>
                <w:color w:val="000000"/>
                <w:kern w:val="0"/>
                <w:szCs w:val="21"/>
              </w:rPr>
              <w:t>)</w:t>
            </w:r>
          </w:p>
        </w:tc>
        <w:tc>
          <w:tcPr>
            <w:tcW w:w="1664" w:type="dxa"/>
            <w:vAlign w:val="center"/>
          </w:tcPr>
          <w:p>
            <w:pPr>
              <w:jc w:val="center"/>
              <w:rPr>
                <w:rFonts w:ascii="Times New Roman" w:hAnsi="Times New Roman" w:eastAsia="宋体" w:cs="Times New Roman"/>
                <w:szCs w:val="21"/>
              </w:rPr>
            </w:pPr>
            <w:r>
              <w:rPr>
                <w:rFonts w:ascii="Times New Roman" w:hAnsi="Times New Roman" w:eastAsia="宋体" w:cs="Times New Roman"/>
                <w:kern w:val="0"/>
                <w:szCs w:val="21"/>
              </w:rPr>
              <w:t>0.70±0.10a</w:t>
            </w:r>
          </w:p>
        </w:tc>
        <w:tc>
          <w:tcPr>
            <w:tcW w:w="1527" w:type="dxa"/>
            <w:vAlign w:val="center"/>
          </w:tcPr>
          <w:p>
            <w:pPr>
              <w:jc w:val="center"/>
              <w:rPr>
                <w:rFonts w:ascii="Times New Roman" w:hAnsi="Times New Roman" w:eastAsia="宋体" w:cs="Times New Roman"/>
                <w:szCs w:val="21"/>
              </w:rPr>
            </w:pPr>
            <w:r>
              <w:rPr>
                <w:rFonts w:ascii="Times New Roman" w:hAnsi="Times New Roman" w:eastAsia="宋体" w:cs="Times New Roman"/>
                <w:kern w:val="0"/>
                <w:szCs w:val="21"/>
              </w:rPr>
              <w:t>0.47±0.03b</w:t>
            </w:r>
          </w:p>
        </w:tc>
        <w:tc>
          <w:tcPr>
            <w:tcW w:w="1404" w:type="dxa"/>
            <w:vAlign w:val="center"/>
          </w:tcPr>
          <w:p>
            <w:pPr>
              <w:jc w:val="center"/>
              <w:rPr>
                <w:rFonts w:ascii="Times New Roman" w:hAnsi="Times New Roman" w:eastAsia="宋体" w:cs="Times New Roman"/>
                <w:szCs w:val="21"/>
              </w:rPr>
            </w:pPr>
            <w:r>
              <w:rPr>
                <w:rFonts w:ascii="Times New Roman" w:hAnsi="Times New Roman" w:eastAsia="宋体" w:cs="Times New Roman"/>
                <w:kern w:val="0"/>
                <w:szCs w:val="21"/>
              </w:rPr>
              <w:t>0.28±0.04b</w:t>
            </w:r>
          </w:p>
        </w:tc>
        <w:tc>
          <w:tcPr>
            <w:tcW w:w="1409" w:type="dxa"/>
            <w:vAlign w:val="center"/>
          </w:tcPr>
          <w:p>
            <w:pPr>
              <w:jc w:val="center"/>
              <w:rPr>
                <w:rFonts w:ascii="Times New Roman" w:hAnsi="Times New Roman" w:eastAsia="宋体" w:cs="Times New Roman"/>
                <w:szCs w:val="21"/>
              </w:rPr>
            </w:pPr>
            <w:r>
              <w:rPr>
                <w:rFonts w:ascii="Times New Roman" w:hAnsi="Times New Roman" w:eastAsia="宋体" w:cs="Times New Roman"/>
                <w:kern w:val="0"/>
                <w:szCs w:val="21"/>
              </w:rPr>
              <w:t>0.35±0.03b</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3" w:hRule="atLeast"/>
          <w:jc w:val="center"/>
        </w:trPr>
        <w:tc>
          <w:tcPr>
            <w:tcW w:w="1813" w:type="dxa"/>
            <w:vAlign w:val="center"/>
          </w:tcPr>
          <w:p>
            <w:pPr>
              <w:widowControl/>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叶绿素</w:t>
            </w:r>
          </w:p>
          <w:p>
            <w:pPr>
              <w:widowControl/>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w:t>
            </w:r>
            <w:r>
              <w:rPr>
                <w:rFonts w:ascii="Times New Roman" w:hAnsi="Times New Roman" w:eastAsia="宋体" w:cs="Times New Roman"/>
                <w:color w:val="000000"/>
                <w:szCs w:val="21"/>
              </w:rPr>
              <w:t>10</w:t>
            </w:r>
            <w:r>
              <w:rPr>
                <w:rFonts w:ascii="Times New Roman" w:hAnsi="Times New Roman" w:eastAsia="宋体" w:cs="Times New Roman"/>
                <w:color w:val="000000"/>
                <w:szCs w:val="21"/>
                <w:vertAlign w:val="superscript"/>
              </w:rPr>
              <w:t>-3</w:t>
            </w:r>
            <w:r>
              <w:rPr>
                <w:rFonts w:ascii="Times New Roman" w:hAnsi="Times New Roman" w:eastAsia="宋体" w:cs="Times New Roman"/>
                <w:color w:val="000000"/>
                <w:szCs w:val="21"/>
              </w:rPr>
              <w:t xml:space="preserve"> mg</w:t>
            </w:r>
            <w:r>
              <w:rPr>
                <w:rFonts w:ascii="Times New Roman" w:hAnsi="Times New Roman" w:eastAsia="宋体" w:cs="Times New Roman"/>
                <w:color w:val="000000"/>
                <w:kern w:val="0"/>
                <w:szCs w:val="21"/>
              </w:rPr>
              <w:t>·</w:t>
            </w:r>
            <w:r>
              <w:rPr>
                <w:rFonts w:ascii="Times New Roman" w:hAnsi="Times New Roman" w:eastAsia="宋体" w:cs="Times New Roman"/>
                <w:color w:val="000000"/>
                <w:szCs w:val="21"/>
              </w:rPr>
              <w:t>g</w:t>
            </w:r>
            <w:r>
              <w:rPr>
                <w:rFonts w:ascii="Times New Roman" w:hAnsi="Times New Roman" w:eastAsia="宋体" w:cs="Times New Roman"/>
                <w:color w:val="000000"/>
                <w:szCs w:val="21"/>
                <w:vertAlign w:val="superscript"/>
              </w:rPr>
              <w:t>-1</w:t>
            </w:r>
            <w:r>
              <w:rPr>
                <w:rFonts w:ascii="Times New Roman" w:hAnsi="Times New Roman" w:eastAsia="宋体" w:cs="Times New Roman"/>
                <w:color w:val="000000"/>
                <w:kern w:val="0"/>
                <w:szCs w:val="21"/>
              </w:rPr>
              <w:t>）</w:t>
            </w:r>
          </w:p>
        </w:tc>
        <w:tc>
          <w:tcPr>
            <w:tcW w:w="1664"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0.32±0.01c</w:t>
            </w:r>
          </w:p>
        </w:tc>
        <w:tc>
          <w:tcPr>
            <w:tcW w:w="1527"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0.36±0.02c</w:t>
            </w:r>
          </w:p>
        </w:tc>
        <w:tc>
          <w:tcPr>
            <w:tcW w:w="1404" w:type="dxa"/>
            <w:vAlign w:val="center"/>
          </w:tcPr>
          <w:p>
            <w:pPr>
              <w:jc w:val="center"/>
              <w:rPr>
                <w:rFonts w:ascii="Times New Roman" w:hAnsi="Times New Roman" w:eastAsia="宋体" w:cs="Times New Roman"/>
                <w:szCs w:val="21"/>
              </w:rPr>
            </w:pPr>
            <w:r>
              <w:rPr>
                <w:rFonts w:ascii="Times New Roman" w:hAnsi="Times New Roman" w:eastAsia="宋体" w:cs="Times New Roman"/>
                <w:kern w:val="0"/>
                <w:szCs w:val="21"/>
              </w:rPr>
              <w:t>0.27±0.01c</w:t>
            </w:r>
          </w:p>
        </w:tc>
        <w:tc>
          <w:tcPr>
            <w:tcW w:w="1409"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0.29±0.01c</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8" w:hRule="atLeast"/>
          <w:jc w:val="center"/>
        </w:trPr>
        <w:tc>
          <w:tcPr>
            <w:tcW w:w="1813" w:type="dxa"/>
            <w:vAlign w:val="center"/>
          </w:tcPr>
          <w:p>
            <w:pPr>
              <w:widowControl/>
              <w:jc w:val="center"/>
              <w:rPr>
                <w:rFonts w:ascii="Times New Roman" w:hAnsi="Times New Roman" w:eastAsia="宋体" w:cs="Times New Roman"/>
                <w:szCs w:val="21"/>
              </w:rPr>
            </w:pPr>
            <w:r>
              <w:rPr>
                <w:rFonts w:ascii="Times New Roman" w:hAnsi="Times New Roman" w:eastAsia="宋体" w:cs="Times New Roman"/>
                <w:color w:val="000000"/>
                <w:kern w:val="0"/>
                <w:szCs w:val="21"/>
              </w:rPr>
              <w:t>可溶性固形物含量（%）</w:t>
            </w:r>
          </w:p>
        </w:tc>
        <w:tc>
          <w:tcPr>
            <w:tcW w:w="1664" w:type="dxa"/>
            <w:vAlign w:val="center"/>
          </w:tcPr>
          <w:p>
            <w:pPr>
              <w:jc w:val="center"/>
              <w:rPr>
                <w:rFonts w:ascii="Times New Roman" w:hAnsi="Times New Roman" w:eastAsia="宋体" w:cs="Times New Roman"/>
                <w:szCs w:val="21"/>
              </w:rPr>
            </w:pPr>
            <w:r>
              <w:rPr>
                <w:rFonts w:ascii="Times New Roman" w:hAnsi="Times New Roman" w:eastAsia="宋体" w:cs="Times New Roman"/>
                <w:kern w:val="0"/>
                <w:szCs w:val="21"/>
              </w:rPr>
              <w:t>7.43±1.20a</w:t>
            </w:r>
          </w:p>
        </w:tc>
        <w:tc>
          <w:tcPr>
            <w:tcW w:w="1527" w:type="dxa"/>
            <w:vAlign w:val="center"/>
          </w:tcPr>
          <w:p>
            <w:pPr>
              <w:jc w:val="center"/>
              <w:rPr>
                <w:rFonts w:ascii="Times New Roman" w:hAnsi="Times New Roman" w:eastAsia="宋体" w:cs="Times New Roman"/>
                <w:szCs w:val="21"/>
              </w:rPr>
            </w:pPr>
            <w:r>
              <w:rPr>
                <w:rFonts w:ascii="Times New Roman" w:hAnsi="Times New Roman" w:eastAsia="宋体" w:cs="Times New Roman"/>
                <w:kern w:val="0"/>
                <w:szCs w:val="21"/>
              </w:rPr>
              <w:t>6.40±0.12ab</w:t>
            </w:r>
          </w:p>
        </w:tc>
        <w:tc>
          <w:tcPr>
            <w:tcW w:w="1404" w:type="dxa"/>
            <w:vAlign w:val="center"/>
          </w:tcPr>
          <w:p>
            <w:pPr>
              <w:jc w:val="center"/>
              <w:rPr>
                <w:rFonts w:ascii="Times New Roman" w:hAnsi="Times New Roman" w:eastAsia="宋体" w:cs="Times New Roman"/>
                <w:szCs w:val="21"/>
              </w:rPr>
            </w:pPr>
            <w:r>
              <w:rPr>
                <w:rFonts w:ascii="Times New Roman" w:hAnsi="Times New Roman" w:eastAsia="宋体" w:cs="Times New Roman"/>
                <w:kern w:val="0"/>
                <w:szCs w:val="21"/>
              </w:rPr>
              <w:t>4.47±0.45b</w:t>
            </w:r>
          </w:p>
        </w:tc>
        <w:tc>
          <w:tcPr>
            <w:tcW w:w="1409" w:type="dxa"/>
            <w:vAlign w:val="center"/>
          </w:tcPr>
          <w:p>
            <w:pPr>
              <w:jc w:val="center"/>
              <w:rPr>
                <w:rFonts w:ascii="Times New Roman" w:hAnsi="Times New Roman" w:eastAsia="宋体" w:cs="Times New Roman"/>
                <w:szCs w:val="21"/>
              </w:rPr>
            </w:pPr>
            <w:r>
              <w:rPr>
                <w:rFonts w:ascii="Times New Roman" w:hAnsi="Times New Roman" w:eastAsia="宋体" w:cs="Times New Roman"/>
                <w:kern w:val="0"/>
                <w:szCs w:val="21"/>
              </w:rPr>
              <w:t>6.63±0.26a</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9" w:hRule="atLeast"/>
          <w:jc w:val="center"/>
        </w:trPr>
        <w:tc>
          <w:tcPr>
            <w:tcW w:w="1813" w:type="dxa"/>
            <w:tcBorders>
              <w:bottom w:val="single" w:color="auto" w:sz="2" w:space="0"/>
            </w:tcBorders>
            <w:vAlign w:val="center"/>
          </w:tcPr>
          <w:p>
            <w:pPr>
              <w:widowControl/>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硝态氮含量</w:t>
            </w:r>
          </w:p>
          <w:p>
            <w:pPr>
              <w:widowControl/>
              <w:jc w:val="center"/>
              <w:rPr>
                <w:rFonts w:ascii="Times New Roman" w:hAnsi="Times New Roman" w:eastAsia="宋体" w:cs="Times New Roman"/>
                <w:szCs w:val="21"/>
              </w:rPr>
            </w:pPr>
            <w:r>
              <w:rPr>
                <w:rFonts w:ascii="Times New Roman" w:hAnsi="Times New Roman" w:eastAsia="宋体" w:cs="Times New Roman"/>
                <w:color w:val="000000"/>
                <w:kern w:val="0"/>
                <w:szCs w:val="21"/>
              </w:rPr>
              <w:t>（</w:t>
            </w:r>
            <w:r>
              <w:rPr>
                <w:rFonts w:ascii="Times New Roman" w:hAnsi="Times New Roman" w:eastAsia="宋体" w:cs="Times New Roman"/>
                <w:color w:val="000000"/>
                <w:szCs w:val="21"/>
              </w:rPr>
              <w:t>10</w:t>
            </w:r>
            <w:r>
              <w:rPr>
                <w:rFonts w:ascii="Times New Roman" w:hAnsi="Times New Roman" w:eastAsia="宋体" w:cs="Times New Roman"/>
                <w:color w:val="000000"/>
                <w:szCs w:val="21"/>
                <w:vertAlign w:val="superscript"/>
              </w:rPr>
              <w:t>-3</w:t>
            </w:r>
            <w:r>
              <w:rPr>
                <w:rFonts w:ascii="Times New Roman" w:hAnsi="Times New Roman" w:eastAsia="宋体" w:cs="Times New Roman"/>
                <w:color w:val="000000"/>
                <w:szCs w:val="21"/>
              </w:rPr>
              <w:t xml:space="preserve"> mg</w:t>
            </w:r>
            <w:r>
              <w:rPr>
                <w:rFonts w:ascii="Times New Roman" w:hAnsi="Times New Roman" w:eastAsia="宋体" w:cs="Times New Roman"/>
                <w:color w:val="000000"/>
                <w:kern w:val="0"/>
                <w:szCs w:val="21"/>
              </w:rPr>
              <w:t>·</w:t>
            </w:r>
            <w:r>
              <w:rPr>
                <w:rFonts w:ascii="Times New Roman" w:hAnsi="Times New Roman" w:eastAsia="宋体" w:cs="Times New Roman"/>
                <w:color w:val="000000"/>
                <w:szCs w:val="21"/>
              </w:rPr>
              <w:t>g</w:t>
            </w:r>
            <w:r>
              <w:rPr>
                <w:rFonts w:ascii="Times New Roman" w:hAnsi="Times New Roman" w:eastAsia="宋体" w:cs="Times New Roman"/>
                <w:color w:val="000000"/>
                <w:szCs w:val="21"/>
                <w:vertAlign w:val="superscript"/>
              </w:rPr>
              <w:t>-1</w:t>
            </w:r>
            <w:r>
              <w:rPr>
                <w:rFonts w:ascii="Times New Roman" w:hAnsi="Times New Roman" w:eastAsia="宋体" w:cs="Times New Roman"/>
                <w:color w:val="000000"/>
                <w:kern w:val="0"/>
                <w:szCs w:val="21"/>
              </w:rPr>
              <w:t>）</w:t>
            </w:r>
          </w:p>
        </w:tc>
        <w:tc>
          <w:tcPr>
            <w:tcW w:w="1664" w:type="dxa"/>
            <w:tcBorders>
              <w:bottom w:val="single" w:color="auto" w:sz="2" w:space="0"/>
            </w:tcBorders>
            <w:vAlign w:val="center"/>
          </w:tcPr>
          <w:p>
            <w:pPr>
              <w:jc w:val="center"/>
              <w:rPr>
                <w:rFonts w:ascii="Times New Roman" w:hAnsi="Times New Roman" w:eastAsia="宋体" w:cs="Times New Roman"/>
                <w:szCs w:val="21"/>
              </w:rPr>
            </w:pPr>
            <w:r>
              <w:rPr>
                <w:rFonts w:ascii="Times New Roman" w:hAnsi="Times New Roman" w:eastAsia="宋体" w:cs="Times New Roman"/>
                <w:kern w:val="0"/>
                <w:szCs w:val="21"/>
              </w:rPr>
              <w:t>2587.30±30.33a</w:t>
            </w:r>
          </w:p>
        </w:tc>
        <w:tc>
          <w:tcPr>
            <w:tcW w:w="1527" w:type="dxa"/>
            <w:tcBorders>
              <w:bottom w:val="single" w:color="auto" w:sz="2" w:space="0"/>
            </w:tcBorders>
            <w:vAlign w:val="center"/>
          </w:tcPr>
          <w:p>
            <w:pPr>
              <w:jc w:val="center"/>
              <w:rPr>
                <w:rFonts w:ascii="Times New Roman" w:hAnsi="Times New Roman" w:eastAsia="宋体" w:cs="Times New Roman"/>
                <w:szCs w:val="21"/>
              </w:rPr>
            </w:pPr>
            <w:r>
              <w:rPr>
                <w:rFonts w:ascii="Times New Roman" w:hAnsi="Times New Roman" w:eastAsia="宋体" w:cs="Times New Roman"/>
                <w:kern w:val="0"/>
                <w:szCs w:val="21"/>
              </w:rPr>
              <w:t>672.62±11.83b</w:t>
            </w:r>
          </w:p>
        </w:tc>
        <w:tc>
          <w:tcPr>
            <w:tcW w:w="1404" w:type="dxa"/>
            <w:tcBorders>
              <w:bottom w:val="single" w:color="auto" w:sz="2" w:space="0"/>
            </w:tcBorders>
            <w:vAlign w:val="center"/>
          </w:tcPr>
          <w:p>
            <w:pPr>
              <w:jc w:val="center"/>
              <w:rPr>
                <w:rFonts w:ascii="Times New Roman" w:hAnsi="Times New Roman" w:eastAsia="宋体" w:cs="Times New Roman"/>
                <w:szCs w:val="21"/>
              </w:rPr>
            </w:pPr>
            <w:r>
              <w:rPr>
                <w:rFonts w:ascii="Times New Roman" w:hAnsi="Times New Roman" w:eastAsia="宋体" w:cs="Times New Roman"/>
                <w:kern w:val="0"/>
                <w:szCs w:val="21"/>
              </w:rPr>
              <w:t>753.98±9.95b</w:t>
            </w:r>
          </w:p>
        </w:tc>
        <w:tc>
          <w:tcPr>
            <w:tcW w:w="1409" w:type="dxa"/>
            <w:tcBorders>
              <w:bottom w:val="single" w:color="auto" w:sz="2" w:space="0"/>
            </w:tcBorders>
            <w:vAlign w:val="center"/>
          </w:tcPr>
          <w:p>
            <w:pPr>
              <w:widowControl/>
              <w:spacing w:line="360" w:lineRule="auto"/>
              <w:jc w:val="center"/>
              <w:rPr>
                <w:rFonts w:ascii="Times New Roman" w:hAnsi="Times New Roman" w:eastAsia="宋体" w:cs="Times New Roman"/>
                <w:kern w:val="0"/>
                <w:szCs w:val="21"/>
              </w:rPr>
            </w:pPr>
            <w:r>
              <w:rPr>
                <w:rFonts w:ascii="Times New Roman" w:hAnsi="Times New Roman" w:eastAsia="宋体" w:cs="Times New Roman"/>
                <w:kern w:val="0"/>
                <w:szCs w:val="21"/>
              </w:rPr>
              <w:t>751.98±9.37b</w:t>
            </w:r>
          </w:p>
        </w:tc>
      </w:tr>
    </w:tbl>
    <w:p>
      <w:pPr>
        <w:numPr>
          <w:ilvl w:val="0"/>
          <w:numId w:val="6"/>
        </w:numPr>
        <w:spacing w:line="360" w:lineRule="auto"/>
        <w:ind w:firstLine="481" w:firstLineChars="200"/>
        <w:rPr>
          <w:rFonts w:hint="eastAsia" w:eastAsia="仿宋_GB2312"/>
          <w:b/>
          <w:sz w:val="24"/>
        </w:rPr>
      </w:pPr>
      <w:r>
        <w:rPr>
          <w:rFonts w:hint="eastAsia" w:ascii="Times New Roman" w:eastAsia="仿宋_GB2312"/>
          <w:b/>
          <w:sz w:val="24"/>
        </w:rPr>
        <w:t>综合论述</w:t>
      </w:r>
    </w:p>
    <w:p>
      <w:pPr>
        <w:spacing w:line="360" w:lineRule="auto"/>
        <w:ind w:firstLine="480" w:firstLineChars="200"/>
        <w:rPr>
          <w:rFonts w:hint="default" w:eastAsia="仿宋_GB2312"/>
          <w:bCs/>
          <w:sz w:val="24"/>
          <w:lang w:val="en-US" w:eastAsia="zh-CN"/>
        </w:rPr>
      </w:pPr>
      <w:r>
        <w:rPr>
          <w:rFonts w:hint="eastAsia" w:eastAsia="仿宋_GB2312"/>
          <w:bCs/>
          <w:sz w:val="24"/>
          <w:lang w:val="en-US" w:eastAsia="zh-CN"/>
        </w:rPr>
        <w:t>大量试验结果证明：</w:t>
      </w:r>
      <w:r>
        <w:rPr>
          <w:rFonts w:ascii="Times New Roman" w:hAnsi="Times New Roman" w:eastAsia="仿宋" w:cs="Times New Roman"/>
          <w:sz w:val="24"/>
          <w:szCs w:val="24"/>
        </w:rPr>
        <w:t>不同生菜品种对CO</w:t>
      </w:r>
      <w:r>
        <w:rPr>
          <w:rFonts w:ascii="Times New Roman" w:hAnsi="Times New Roman" w:eastAsia="仿宋" w:cs="Times New Roman"/>
          <w:sz w:val="24"/>
          <w:szCs w:val="24"/>
          <w:vertAlign w:val="subscript"/>
        </w:rPr>
        <w:t>2</w:t>
      </w:r>
      <w:r>
        <w:rPr>
          <w:rFonts w:ascii="Times New Roman" w:hAnsi="Times New Roman" w:eastAsia="仿宋" w:cs="Times New Roman"/>
          <w:sz w:val="24"/>
          <w:szCs w:val="24"/>
        </w:rPr>
        <w:t>敏感程度存在一定的差异</w:t>
      </w:r>
      <w:r>
        <w:rPr>
          <w:rFonts w:hint="eastAsia" w:eastAsia="仿宋" w:cs="Times New Roman"/>
          <w:sz w:val="24"/>
          <w:szCs w:val="24"/>
          <w:lang w:eastAsia="zh-CN"/>
        </w:rPr>
        <w:t>；</w:t>
      </w:r>
      <w:r>
        <w:rPr>
          <w:rFonts w:ascii="Times New Roman" w:hAnsi="Times New Roman" w:eastAsia="仿宋" w:cs="Times New Roman"/>
          <w:color w:val="333333"/>
          <w:sz w:val="24"/>
          <w:szCs w:val="24"/>
        </w:rPr>
        <w:t>增施CO</w:t>
      </w:r>
      <w:r>
        <w:rPr>
          <w:rFonts w:ascii="Times New Roman" w:hAnsi="Times New Roman" w:eastAsia="仿宋" w:cs="Times New Roman"/>
          <w:color w:val="333333"/>
          <w:sz w:val="24"/>
          <w:szCs w:val="24"/>
          <w:vertAlign w:val="subscript"/>
        </w:rPr>
        <w:t>2</w:t>
      </w:r>
      <w:r>
        <w:rPr>
          <w:rFonts w:ascii="Times New Roman" w:hAnsi="Times New Roman" w:eastAsia="仿宋" w:cs="Times New Roman"/>
          <w:color w:val="333333"/>
          <w:sz w:val="24"/>
          <w:szCs w:val="24"/>
        </w:rPr>
        <w:t>可有效促进生菜叶片的光合作用</w:t>
      </w:r>
      <w:r>
        <w:rPr>
          <w:rFonts w:hint="eastAsia" w:eastAsia="仿宋" w:cs="Times New Roman"/>
          <w:color w:val="333333"/>
          <w:sz w:val="24"/>
          <w:szCs w:val="24"/>
          <w:lang w:eastAsia="zh-CN"/>
        </w:rPr>
        <w:t>；</w:t>
      </w:r>
      <w:r>
        <w:rPr>
          <w:rFonts w:ascii="Times New Roman" w:hAnsi="Times New Roman" w:eastAsia="仿宋" w:cs="Times New Roman"/>
          <w:color w:val="333333"/>
          <w:sz w:val="24"/>
          <w:szCs w:val="24"/>
        </w:rPr>
        <w:t>增施CO</w:t>
      </w:r>
      <w:r>
        <w:rPr>
          <w:rFonts w:ascii="Times New Roman" w:hAnsi="Times New Roman" w:eastAsia="仿宋" w:cs="Times New Roman"/>
          <w:color w:val="333333"/>
          <w:sz w:val="24"/>
          <w:szCs w:val="24"/>
          <w:vertAlign w:val="subscript"/>
        </w:rPr>
        <w:t>2</w:t>
      </w:r>
      <w:r>
        <w:rPr>
          <w:rFonts w:hint="eastAsia" w:eastAsia="仿宋" w:cs="Times New Roman"/>
          <w:color w:val="333333"/>
          <w:sz w:val="24"/>
          <w:szCs w:val="24"/>
          <w:lang w:val="en-US" w:eastAsia="zh-CN"/>
        </w:rPr>
        <w:t>可以提高</w:t>
      </w:r>
      <w:r>
        <w:rPr>
          <w:rFonts w:ascii="Times New Roman" w:hAnsi="Times New Roman" w:eastAsia="仿宋" w:cs="Times New Roman"/>
          <w:sz w:val="24"/>
          <w:szCs w:val="24"/>
        </w:rPr>
        <w:t>CO</w:t>
      </w:r>
      <w:r>
        <w:rPr>
          <w:rFonts w:ascii="Times New Roman" w:hAnsi="Times New Roman" w:eastAsia="仿宋" w:cs="Times New Roman"/>
          <w:sz w:val="24"/>
          <w:szCs w:val="24"/>
          <w:vertAlign w:val="subscript"/>
        </w:rPr>
        <w:t>2</w:t>
      </w:r>
      <w:r>
        <w:rPr>
          <w:rFonts w:ascii="Times New Roman" w:hAnsi="Times New Roman" w:eastAsia="仿宋" w:cs="Times New Roman"/>
          <w:sz w:val="24"/>
          <w:szCs w:val="24"/>
        </w:rPr>
        <w:t>敏感</w:t>
      </w:r>
      <w:r>
        <w:rPr>
          <w:rFonts w:hint="eastAsia" w:eastAsia="仿宋" w:cs="Times New Roman"/>
          <w:sz w:val="24"/>
          <w:szCs w:val="24"/>
          <w:lang w:val="en-US" w:eastAsia="zh-CN"/>
        </w:rPr>
        <w:t>性</w:t>
      </w:r>
      <w:r>
        <w:rPr>
          <w:rFonts w:ascii="Times New Roman" w:hAnsi="Times New Roman" w:eastAsia="仿宋" w:cs="Times New Roman"/>
          <w:color w:val="333333"/>
          <w:sz w:val="24"/>
          <w:szCs w:val="24"/>
        </w:rPr>
        <w:t>生菜的产量</w:t>
      </w:r>
      <w:r>
        <w:rPr>
          <w:rFonts w:hint="eastAsia" w:eastAsia="仿宋" w:cs="Times New Roman"/>
          <w:color w:val="333333"/>
          <w:sz w:val="24"/>
          <w:szCs w:val="24"/>
          <w:lang w:eastAsia="zh-CN"/>
        </w:rPr>
        <w:t>，</w:t>
      </w:r>
      <w:r>
        <w:rPr>
          <w:rFonts w:hint="eastAsia" w:eastAsia="仿宋" w:cs="Times New Roman"/>
          <w:color w:val="333333"/>
          <w:sz w:val="24"/>
          <w:szCs w:val="24"/>
          <w:lang w:val="en-US" w:eastAsia="zh-CN"/>
        </w:rPr>
        <w:t>还可以</w:t>
      </w:r>
      <w:r>
        <w:rPr>
          <w:rFonts w:ascii="Times New Roman" w:hAnsi="Times New Roman" w:eastAsia="仿宋" w:cs="Times New Roman"/>
          <w:color w:val="333333"/>
          <w:sz w:val="24"/>
          <w:szCs w:val="24"/>
        </w:rPr>
        <w:t>改善生菜的营养品质。</w:t>
      </w:r>
      <w:r>
        <w:rPr>
          <w:rFonts w:hint="eastAsia" w:eastAsia="仿宋" w:cs="Times New Roman"/>
          <w:color w:val="333333"/>
          <w:sz w:val="24"/>
          <w:szCs w:val="24"/>
          <w:lang w:val="en-US" w:eastAsia="zh-CN"/>
        </w:rPr>
        <w:t>因此，</w:t>
      </w:r>
      <w:r>
        <w:rPr>
          <w:rFonts w:hint="eastAsia" w:eastAsia="仿宋_GB2312"/>
          <w:bCs/>
          <w:sz w:val="24"/>
          <w:lang w:val="en-US" w:eastAsia="zh-CN"/>
        </w:rPr>
        <w:t>日光温室生菜固碳生产技术对于加速设施蔬菜标准化栽培进程具有重要意义。</w:t>
      </w:r>
    </w:p>
    <w:p>
      <w:pPr>
        <w:spacing w:line="360" w:lineRule="auto"/>
        <w:ind w:firstLine="480" w:firstLineChars="200"/>
        <w:outlineLvl w:val="0"/>
        <w:rPr>
          <w:rFonts w:ascii="黑体" w:eastAsia="黑体"/>
          <w:sz w:val="24"/>
        </w:rPr>
      </w:pPr>
      <w:r>
        <w:rPr>
          <w:rFonts w:hint="eastAsia" w:ascii="黑体" w:eastAsia="黑体"/>
          <w:sz w:val="24"/>
        </w:rPr>
        <w:t>六</w:t>
      </w:r>
      <w:r>
        <w:rPr>
          <w:rFonts w:ascii="黑体" w:eastAsia="黑体"/>
          <w:sz w:val="24"/>
        </w:rPr>
        <w:t>、</w:t>
      </w:r>
      <w:r>
        <w:rPr>
          <w:rFonts w:hint="eastAsia" w:ascii="黑体" w:eastAsia="黑体"/>
          <w:sz w:val="24"/>
        </w:rPr>
        <w:t>重大</w:t>
      </w:r>
      <w:r>
        <w:rPr>
          <w:rFonts w:ascii="黑体" w:eastAsia="黑体"/>
          <w:sz w:val="24"/>
        </w:rPr>
        <w:t>意见分歧的处理依据和结果</w:t>
      </w:r>
    </w:p>
    <w:p>
      <w:pPr>
        <w:spacing w:line="360" w:lineRule="auto"/>
        <w:ind w:firstLine="480" w:firstLineChars="200"/>
        <w:jc w:val="left"/>
        <w:rPr>
          <w:rFonts w:hint="eastAsia" w:ascii="仿宋_GB2312" w:hAnsi="宋体" w:eastAsia="仿宋_GB2312"/>
          <w:sz w:val="24"/>
        </w:rPr>
      </w:pPr>
      <w:r>
        <w:rPr>
          <w:rFonts w:hint="eastAsia" w:ascii="仿宋_GB2312" w:hAnsi="宋体" w:eastAsia="仿宋_GB2312"/>
          <w:sz w:val="24"/>
        </w:rPr>
        <w:t>本标准无重大分歧意见。</w:t>
      </w:r>
    </w:p>
    <w:p>
      <w:pPr>
        <w:spacing w:line="360" w:lineRule="auto"/>
        <w:ind w:firstLine="480" w:firstLineChars="200"/>
        <w:jc w:val="left"/>
        <w:rPr>
          <w:rFonts w:ascii="Times New Roman" w:hAnsi="Times New Roman" w:eastAsia="仿宋_GB2312"/>
          <w:sz w:val="24"/>
        </w:rPr>
      </w:pPr>
      <w:r>
        <w:rPr>
          <w:rFonts w:hint="eastAsia" w:ascii="仿宋_GB2312" w:hAnsi="宋体" w:eastAsia="仿宋_GB2312"/>
          <w:sz w:val="24"/>
          <w:lang w:val="en-US" w:eastAsia="zh-CN"/>
        </w:rPr>
        <w:t>本标准修订过程中，先后征求了</w:t>
      </w:r>
      <w:r>
        <w:rPr>
          <w:rFonts w:hint="eastAsia" w:ascii="仿宋_GB2312" w:hAnsi="宋体" w:eastAsia="仿宋_GB2312"/>
          <w:sz w:val="24"/>
        </w:rPr>
        <w:t>山西省园艺产业发展中心、山西省运城市新绛县蔬菜发展中心、山西省忻州市忻府区蔬菜技术服务中心、山西省蔬菜产业技术体系、山西省晋城市泽州县蔬菜事业服务中心、太谷县卓越农人农业有限公司等单位同行、专家、技术人员</w:t>
      </w:r>
      <w:r>
        <w:rPr>
          <w:rFonts w:hint="eastAsia" w:ascii="仿宋_GB2312" w:hAnsi="宋体" w:eastAsia="仿宋_GB2312"/>
          <w:sz w:val="24"/>
          <w:lang w:val="en-US" w:eastAsia="zh-CN"/>
        </w:rPr>
        <w:t>的</w:t>
      </w:r>
      <w:r>
        <w:rPr>
          <w:rFonts w:hint="eastAsia" w:ascii="仿宋_GB2312" w:hAnsi="宋体" w:eastAsia="仿宋_GB2312"/>
          <w:sz w:val="24"/>
        </w:rPr>
        <w:t>意见</w:t>
      </w:r>
      <w:r>
        <w:rPr>
          <w:rFonts w:hint="eastAsia" w:ascii="仿宋_GB2312" w:hAnsi="宋体" w:eastAsia="仿宋_GB2312"/>
          <w:sz w:val="24"/>
          <w:lang w:val="en-US" w:eastAsia="zh-CN"/>
        </w:rPr>
        <w:t>与建议</w:t>
      </w:r>
      <w:r>
        <w:rPr>
          <w:rFonts w:hint="eastAsia" w:ascii="仿宋_GB2312" w:hAnsi="宋体" w:eastAsia="仿宋_GB2312"/>
          <w:sz w:val="24"/>
        </w:rPr>
        <w:t>，</w:t>
      </w:r>
      <w:r>
        <w:rPr>
          <w:rFonts w:hint="eastAsia" w:ascii="仿宋_GB2312" w:hAnsi="宋体" w:eastAsia="仿宋_GB2312"/>
          <w:sz w:val="24"/>
          <w:lang w:val="en-US" w:eastAsia="zh-CN"/>
        </w:rPr>
        <w:t>专家们主要在标准</w:t>
      </w:r>
      <w:r>
        <w:rPr>
          <w:rFonts w:hint="eastAsia" w:ascii="仿宋_GB2312" w:hAnsi="宋体" w:eastAsia="仿宋_GB2312"/>
          <w:sz w:val="24"/>
        </w:rPr>
        <w:t>文本框架、结构及内容，编制说明框架</w:t>
      </w:r>
      <w:r>
        <w:rPr>
          <w:rFonts w:hint="eastAsia" w:ascii="仿宋_GB2312" w:hAnsi="宋体" w:eastAsia="仿宋_GB2312"/>
          <w:sz w:val="24"/>
          <w:lang w:eastAsia="zh-CN"/>
        </w:rPr>
        <w:t>、</w:t>
      </w:r>
      <w:r>
        <w:rPr>
          <w:rFonts w:hint="eastAsia" w:ascii="仿宋_GB2312" w:hAnsi="宋体" w:eastAsia="仿宋_GB2312"/>
          <w:sz w:val="24"/>
        </w:rPr>
        <w:t>格式</w:t>
      </w:r>
      <w:r>
        <w:rPr>
          <w:rFonts w:hint="default" w:eastAsia="仿宋_GB2312"/>
          <w:sz w:val="24"/>
        </w:rPr>
        <w:t>和文字表述</w:t>
      </w:r>
      <w:r>
        <w:rPr>
          <w:rFonts w:hint="default" w:ascii="Times New Roman" w:hAnsi="Times New Roman" w:eastAsia="仿宋_GB2312"/>
          <w:sz w:val="24"/>
          <w:lang w:val="en-US" w:eastAsia="zh-CN"/>
        </w:rPr>
        <w:t>等方面提出</w:t>
      </w:r>
      <w:r>
        <w:rPr>
          <w:rFonts w:hint="eastAsia" w:eastAsia="仿宋_GB2312"/>
          <w:sz w:val="24"/>
          <w:lang w:val="en-US" w:eastAsia="zh-CN"/>
        </w:rPr>
        <w:t>8</w:t>
      </w:r>
      <w:r>
        <w:rPr>
          <w:rFonts w:hint="default" w:ascii="Times New Roman" w:hAnsi="Times New Roman" w:eastAsia="仿宋_GB2312"/>
          <w:sz w:val="24"/>
          <w:lang w:val="en-US" w:eastAsia="zh-CN"/>
        </w:rPr>
        <w:t>条意见</w:t>
      </w:r>
      <w:r>
        <w:rPr>
          <w:rFonts w:hint="eastAsia" w:eastAsia="仿宋_GB2312"/>
          <w:sz w:val="24"/>
          <w:lang w:val="en-US" w:eastAsia="zh-CN"/>
        </w:rPr>
        <w:t>与建议</w:t>
      </w:r>
      <w:r>
        <w:rPr>
          <w:rFonts w:hint="default" w:ascii="Times New Roman" w:hAnsi="Times New Roman" w:eastAsia="仿宋_GB2312"/>
          <w:sz w:val="24"/>
          <w:lang w:val="en-US" w:eastAsia="zh-CN"/>
        </w:rPr>
        <w:t>，</w:t>
      </w:r>
      <w:r>
        <w:rPr>
          <w:rFonts w:hint="eastAsia" w:eastAsia="仿宋_GB2312"/>
          <w:sz w:val="24"/>
          <w:lang w:val="en-US" w:eastAsia="zh-CN"/>
        </w:rPr>
        <w:t>全部</w:t>
      </w:r>
      <w:r>
        <w:rPr>
          <w:rFonts w:hint="default" w:ascii="Times New Roman" w:hAnsi="Times New Roman" w:eastAsia="仿宋_GB2312"/>
          <w:sz w:val="24"/>
          <w:lang w:val="en-US" w:eastAsia="zh-CN"/>
        </w:rPr>
        <w:t>采纳。</w:t>
      </w:r>
      <w:r>
        <w:rPr>
          <w:rFonts w:hint="default" w:ascii="Times New Roman" w:hAnsi="Times New Roman" w:eastAsia="仿宋_GB2312"/>
          <w:sz w:val="24"/>
        </w:rPr>
        <w:t>征求意见汇总处理表见附表。</w:t>
      </w:r>
    </w:p>
    <w:p>
      <w:pPr>
        <w:spacing w:line="360" w:lineRule="auto"/>
        <w:ind w:firstLine="480" w:firstLineChars="200"/>
        <w:outlineLvl w:val="0"/>
        <w:rPr>
          <w:rFonts w:ascii="黑体" w:eastAsia="黑体"/>
          <w:sz w:val="24"/>
        </w:rPr>
      </w:pPr>
      <w:r>
        <w:rPr>
          <w:rFonts w:hint="eastAsia" w:ascii="黑体" w:eastAsia="黑体"/>
          <w:sz w:val="24"/>
        </w:rPr>
        <w:t>七</w:t>
      </w:r>
      <w:r>
        <w:rPr>
          <w:rFonts w:ascii="黑体" w:eastAsia="黑体"/>
          <w:sz w:val="24"/>
        </w:rPr>
        <w:t>、</w:t>
      </w:r>
      <w:r>
        <w:rPr>
          <w:rFonts w:hint="eastAsia" w:ascii="黑体" w:eastAsia="黑体"/>
          <w:sz w:val="24"/>
        </w:rPr>
        <w:t>采标</w:t>
      </w:r>
      <w:r>
        <w:rPr>
          <w:rFonts w:ascii="黑体" w:eastAsia="黑体"/>
          <w:sz w:val="24"/>
        </w:rPr>
        <w:t>情况，是否合规引用或采用国际标准和国外先进标准，以及与国内外同类标准水平的对比情况</w:t>
      </w:r>
    </w:p>
    <w:p>
      <w:pPr>
        <w:spacing w:line="360" w:lineRule="auto"/>
        <w:ind w:firstLine="480" w:firstLineChars="200"/>
        <w:outlineLvl w:val="0"/>
        <w:rPr>
          <w:rFonts w:hint="default" w:ascii="仿宋_GB2312" w:hAnsi="宋体" w:eastAsia="仿宋_GB2312"/>
          <w:sz w:val="24"/>
          <w:lang w:val="en-US" w:eastAsia="zh-CN"/>
        </w:rPr>
      </w:pPr>
      <w:r>
        <w:rPr>
          <w:rFonts w:hint="eastAsia" w:ascii="仿宋_GB2312" w:hAnsi="宋体" w:eastAsia="仿宋_GB2312"/>
          <w:sz w:val="24"/>
          <w:lang w:val="en-US" w:eastAsia="zh-CN"/>
        </w:rPr>
        <w:t>本标准修订过程中，合规引用国内相关标准，与国内同类标准相比，具有合法性；</w:t>
      </w:r>
      <w:r>
        <w:rPr>
          <w:rFonts w:hint="eastAsia" w:ascii="仿宋_GB2312" w:hAnsi="宋体" w:eastAsia="仿宋_GB2312"/>
          <w:sz w:val="24"/>
        </w:rPr>
        <w:t>本标准修订严格遵循国家标准和行业标准中有关日光温室</w:t>
      </w:r>
      <w:r>
        <w:rPr>
          <w:rFonts w:hint="eastAsia" w:ascii="仿宋_GB2312" w:hAnsi="宋体" w:eastAsia="仿宋_GB2312"/>
          <w:sz w:val="24"/>
          <w:lang w:val="en-US" w:eastAsia="zh-CN"/>
        </w:rPr>
        <w:t>生菜</w:t>
      </w:r>
      <w:r>
        <w:rPr>
          <w:rFonts w:hint="eastAsia" w:ascii="仿宋_GB2312" w:hAnsi="宋体" w:eastAsia="仿宋_GB2312"/>
          <w:sz w:val="24"/>
        </w:rPr>
        <w:t>生产方面的</w:t>
      </w:r>
      <w:r>
        <w:rPr>
          <w:rFonts w:hint="eastAsia" w:ascii="仿宋_GB2312" w:hAnsi="宋体" w:eastAsia="仿宋_GB2312"/>
          <w:sz w:val="24"/>
          <w:lang w:val="en-US" w:eastAsia="zh-CN"/>
        </w:rPr>
        <w:t>相关</w:t>
      </w:r>
      <w:r>
        <w:rPr>
          <w:rFonts w:hint="eastAsia" w:ascii="仿宋_GB2312" w:hAnsi="宋体" w:eastAsia="仿宋_GB2312"/>
          <w:sz w:val="24"/>
        </w:rPr>
        <w:t>规定与要求，</w:t>
      </w:r>
      <w:r>
        <w:rPr>
          <w:rFonts w:hint="eastAsia" w:ascii="仿宋_GB2312" w:hAnsi="宋体" w:eastAsia="仿宋_GB2312"/>
          <w:sz w:val="24"/>
          <w:lang w:val="en-US" w:eastAsia="zh-CN"/>
        </w:rPr>
        <w:t>具有参考性；本标准规定了</w:t>
      </w:r>
      <w:r>
        <w:rPr>
          <w:rFonts w:hint="eastAsia" w:ascii="仿宋_GB2312" w:hAnsi="宋体" w:eastAsia="仿宋_GB2312"/>
          <w:sz w:val="24"/>
        </w:rPr>
        <w:t>日光温室</w:t>
      </w:r>
      <w:r>
        <w:rPr>
          <w:rFonts w:hint="eastAsia" w:ascii="仿宋_GB2312" w:hAnsi="宋体" w:eastAsia="仿宋_GB2312"/>
          <w:sz w:val="24"/>
          <w:lang w:val="en-US" w:eastAsia="zh-CN"/>
        </w:rPr>
        <w:t>生菜</w:t>
      </w:r>
      <w:r>
        <w:rPr>
          <w:rFonts w:hint="eastAsia" w:ascii="仿宋_GB2312" w:hAnsi="宋体" w:eastAsia="仿宋_GB2312"/>
          <w:sz w:val="24"/>
        </w:rPr>
        <w:t>固碳生产的茬口安排、种苗、整地施肥、定植、田间管理、二氧化碳施肥、病虫害防治</w:t>
      </w:r>
      <w:r>
        <w:rPr>
          <w:rFonts w:hint="eastAsia" w:ascii="仿宋_GB2312" w:hAnsi="宋体" w:eastAsia="仿宋_GB2312"/>
          <w:sz w:val="24"/>
          <w:lang w:val="en-US" w:eastAsia="zh-CN"/>
        </w:rPr>
        <w:t>等方法与技术，具有科学性。</w:t>
      </w:r>
    </w:p>
    <w:p>
      <w:pPr>
        <w:spacing w:line="360" w:lineRule="auto"/>
        <w:ind w:firstLine="480" w:firstLineChars="200"/>
        <w:outlineLvl w:val="0"/>
        <w:rPr>
          <w:rFonts w:ascii="黑体" w:eastAsia="黑体"/>
          <w:sz w:val="24"/>
        </w:rPr>
      </w:pPr>
      <w:r>
        <w:rPr>
          <w:rFonts w:hint="eastAsia" w:ascii="黑体" w:eastAsia="黑体"/>
          <w:sz w:val="24"/>
        </w:rPr>
        <w:t>八、</w:t>
      </w:r>
      <w:r>
        <w:rPr>
          <w:rFonts w:hint="eastAsia" w:ascii="黑体" w:hAnsi="黑体" w:eastAsia="黑体"/>
          <w:sz w:val="24"/>
        </w:rPr>
        <w:t>作为推荐性标准或者强制性标准的建议及其理由。</w:t>
      </w:r>
    </w:p>
    <w:p>
      <w:pPr>
        <w:spacing w:line="360" w:lineRule="auto"/>
        <w:ind w:firstLine="480" w:firstLineChars="200"/>
        <w:jc w:val="left"/>
        <w:rPr>
          <w:rFonts w:ascii="仿宋_GB2312" w:hAnsi="宋体" w:eastAsia="仿宋_GB2312"/>
          <w:sz w:val="24"/>
        </w:rPr>
      </w:pPr>
      <w:r>
        <w:rPr>
          <w:rFonts w:ascii="仿宋_GB2312" w:hAnsi="宋体" w:eastAsia="仿宋_GB2312"/>
          <w:sz w:val="24"/>
        </w:rPr>
        <w:t>建议本标准</w:t>
      </w:r>
      <w:r>
        <w:rPr>
          <w:rFonts w:hint="eastAsia" w:ascii="仿宋_GB2312" w:hAnsi="宋体" w:eastAsia="仿宋_GB2312"/>
          <w:sz w:val="24"/>
          <w:lang w:val="en-US" w:eastAsia="zh-CN"/>
        </w:rPr>
        <w:t>作为</w:t>
      </w:r>
      <w:r>
        <w:rPr>
          <w:rFonts w:ascii="仿宋_GB2312" w:hAnsi="宋体" w:eastAsia="仿宋_GB2312"/>
          <w:sz w:val="24"/>
        </w:rPr>
        <w:t>推荐性</w:t>
      </w:r>
      <w:r>
        <w:rPr>
          <w:rFonts w:hint="eastAsia" w:ascii="仿宋_GB2312" w:hAnsi="宋体" w:eastAsia="仿宋_GB2312"/>
          <w:sz w:val="24"/>
          <w:lang w:val="en-US" w:eastAsia="zh-CN"/>
        </w:rPr>
        <w:t>山西省地方标准发布实施</w:t>
      </w:r>
      <w:r>
        <w:rPr>
          <w:rFonts w:ascii="仿宋_GB2312" w:hAnsi="宋体" w:eastAsia="仿宋_GB2312"/>
          <w:sz w:val="24"/>
        </w:rPr>
        <w:t>。</w:t>
      </w:r>
    </w:p>
    <w:p>
      <w:pPr>
        <w:spacing w:line="360" w:lineRule="auto"/>
        <w:ind w:firstLine="480" w:firstLineChars="200"/>
        <w:jc w:val="left"/>
        <w:rPr>
          <w:rFonts w:hint="default" w:ascii="仿宋_GB2312" w:hAnsi="宋体" w:eastAsia="仿宋_GB2312"/>
          <w:sz w:val="24"/>
          <w:lang w:val="en-US" w:eastAsia="zh-CN"/>
        </w:rPr>
      </w:pPr>
      <w:r>
        <w:rPr>
          <w:rFonts w:hint="eastAsia" w:ascii="仿宋_GB2312" w:hAnsi="宋体" w:eastAsia="仿宋_GB2312"/>
          <w:sz w:val="24"/>
          <w:lang w:val="en-US" w:eastAsia="zh-CN"/>
        </w:rPr>
        <w:t>我国设施蔬菜生产技术还不完善，结合设施农业发展方向，挖掘可行的栽培技术，将大气中释放的二氧化碳用于设施蔬菜栽培中，有利于生产出高品质的蔬菜。本标准具有示范与推广价值，建议作为推荐性标准发布实施。</w:t>
      </w:r>
    </w:p>
    <w:p>
      <w:pPr>
        <w:spacing w:line="360" w:lineRule="auto"/>
        <w:ind w:firstLine="480" w:firstLineChars="200"/>
        <w:outlineLvl w:val="0"/>
        <w:rPr>
          <w:rFonts w:ascii="黑体" w:eastAsia="黑体"/>
          <w:sz w:val="24"/>
        </w:rPr>
      </w:pPr>
      <w:r>
        <w:rPr>
          <w:rFonts w:hint="eastAsia" w:ascii="黑体" w:eastAsia="黑体"/>
          <w:sz w:val="24"/>
        </w:rPr>
        <w:t>九</w:t>
      </w:r>
      <w:r>
        <w:rPr>
          <w:rFonts w:ascii="黑体" w:eastAsia="黑体"/>
          <w:sz w:val="24"/>
        </w:rPr>
        <w:t>、</w:t>
      </w:r>
      <w:r>
        <w:rPr>
          <w:rFonts w:hint="eastAsia" w:ascii="黑体" w:eastAsia="黑体"/>
          <w:sz w:val="24"/>
        </w:rPr>
        <w:t>实施</w:t>
      </w:r>
      <w:r>
        <w:rPr>
          <w:rFonts w:ascii="黑体" w:eastAsia="黑体"/>
          <w:sz w:val="24"/>
        </w:rPr>
        <w:t>标准的措施建议</w:t>
      </w:r>
    </w:p>
    <w:p>
      <w:pPr>
        <w:numPr>
          <w:ilvl w:val="0"/>
          <w:numId w:val="8"/>
        </w:numPr>
        <w:spacing w:line="360" w:lineRule="auto"/>
        <w:ind w:firstLine="481" w:firstLineChars="200"/>
        <w:rPr>
          <w:rFonts w:eastAsia="仿宋_GB2312"/>
          <w:b/>
          <w:sz w:val="24"/>
        </w:rPr>
      </w:pPr>
      <w:r>
        <w:rPr>
          <w:rFonts w:hint="eastAsia" w:eastAsia="仿宋_GB2312"/>
          <w:b/>
          <w:sz w:val="24"/>
        </w:rPr>
        <w:t>加大标准宣传力度</w:t>
      </w:r>
    </w:p>
    <w:p>
      <w:pPr>
        <w:spacing w:line="360" w:lineRule="auto"/>
        <w:ind w:firstLine="480" w:firstLineChars="200"/>
        <w:rPr>
          <w:rFonts w:ascii="仿宋_GB2312" w:hAnsi="宋体" w:eastAsia="仿宋_GB2312"/>
          <w:sz w:val="24"/>
        </w:rPr>
      </w:pPr>
      <w:r>
        <w:rPr>
          <w:rFonts w:hint="eastAsia" w:ascii="仿宋_GB2312" w:hAnsi="宋体" w:eastAsia="仿宋_GB2312"/>
          <w:sz w:val="24"/>
        </w:rPr>
        <w:t>把标准的实施作为提升山西省</w:t>
      </w:r>
      <w:r>
        <w:rPr>
          <w:rFonts w:hint="eastAsia" w:ascii="仿宋_GB2312" w:hAnsi="宋体" w:eastAsia="仿宋_GB2312"/>
          <w:sz w:val="24"/>
          <w:lang w:val="en-US" w:eastAsia="zh-CN"/>
        </w:rPr>
        <w:t>设施</w:t>
      </w:r>
      <w:r>
        <w:rPr>
          <w:rFonts w:hint="eastAsia" w:ascii="仿宋_GB2312" w:hAnsi="宋体" w:eastAsia="仿宋_GB2312"/>
          <w:sz w:val="24"/>
        </w:rPr>
        <w:t>蔬菜生产技术水平的重要推手，</w:t>
      </w:r>
      <w:r>
        <w:rPr>
          <w:rFonts w:hint="eastAsia" w:ascii="仿宋_GB2312" w:hAnsi="宋体" w:eastAsia="仿宋_GB2312"/>
          <w:sz w:val="24"/>
          <w:lang w:val="en-US" w:eastAsia="zh-CN"/>
        </w:rPr>
        <w:t>列</w:t>
      </w:r>
      <w:r>
        <w:rPr>
          <w:rFonts w:hint="eastAsia" w:ascii="仿宋_GB2312" w:hAnsi="宋体" w:eastAsia="仿宋_GB2312"/>
          <w:sz w:val="24"/>
        </w:rPr>
        <w:t>为山西省蔬菜产业技术体系重点工作，在国内主要蔬菜期刊、杂志和报纸上对标准进行专题介绍和宣传，</w:t>
      </w:r>
      <w:r>
        <w:rPr>
          <w:rFonts w:hint="eastAsia" w:ascii="仿宋_GB2312" w:hAnsi="宋体" w:eastAsia="仿宋_GB2312"/>
          <w:sz w:val="24"/>
          <w:lang w:val="en-US" w:eastAsia="zh-CN"/>
        </w:rPr>
        <w:t>提高标准的示范与推广价值，发挥</w:t>
      </w:r>
      <w:r>
        <w:rPr>
          <w:rFonts w:hint="eastAsia" w:ascii="仿宋_GB2312" w:hAnsi="宋体" w:eastAsia="仿宋_GB2312"/>
          <w:sz w:val="24"/>
        </w:rPr>
        <w:t>标准</w:t>
      </w:r>
      <w:r>
        <w:rPr>
          <w:rFonts w:hint="eastAsia" w:ascii="仿宋_GB2312" w:hAnsi="宋体" w:eastAsia="仿宋_GB2312"/>
          <w:sz w:val="24"/>
          <w:lang w:val="en-US" w:eastAsia="zh-CN"/>
        </w:rPr>
        <w:t>指导生产的作用</w:t>
      </w:r>
      <w:r>
        <w:rPr>
          <w:rFonts w:hint="eastAsia" w:ascii="仿宋_GB2312" w:hAnsi="宋体" w:eastAsia="仿宋_GB2312"/>
          <w:sz w:val="24"/>
        </w:rPr>
        <w:t>。</w:t>
      </w:r>
    </w:p>
    <w:p>
      <w:pPr>
        <w:numPr>
          <w:ilvl w:val="0"/>
          <w:numId w:val="8"/>
        </w:numPr>
        <w:spacing w:line="360" w:lineRule="auto"/>
        <w:ind w:firstLine="481" w:firstLineChars="200"/>
        <w:rPr>
          <w:rFonts w:eastAsia="仿宋_GB2312"/>
          <w:b/>
          <w:sz w:val="24"/>
        </w:rPr>
      </w:pPr>
      <w:r>
        <w:rPr>
          <w:rFonts w:hint="eastAsia" w:eastAsia="仿宋_GB2312"/>
          <w:b/>
          <w:sz w:val="24"/>
        </w:rPr>
        <w:t>建立标准化示范园</w:t>
      </w:r>
    </w:p>
    <w:p>
      <w:pPr>
        <w:spacing w:line="360" w:lineRule="auto"/>
        <w:ind w:firstLine="480" w:firstLineChars="200"/>
        <w:rPr>
          <w:rFonts w:ascii="仿宋_GB2312" w:hAnsi="宋体" w:eastAsia="仿宋_GB2312"/>
          <w:sz w:val="24"/>
        </w:rPr>
      </w:pPr>
      <w:r>
        <w:rPr>
          <w:rFonts w:hint="eastAsia" w:ascii="仿宋_GB2312" w:hAnsi="宋体" w:eastAsia="仿宋_GB2312"/>
          <w:sz w:val="24"/>
        </w:rPr>
        <w:t>在山西省内主要蔬菜园区</w:t>
      </w:r>
      <w:r>
        <w:rPr>
          <w:rFonts w:hint="eastAsia" w:ascii="仿宋_GB2312" w:hAnsi="宋体" w:eastAsia="仿宋_GB2312"/>
          <w:sz w:val="24"/>
          <w:lang w:eastAsia="zh-CN"/>
        </w:rPr>
        <w:t>、</w:t>
      </w:r>
      <w:r>
        <w:rPr>
          <w:rFonts w:hint="eastAsia" w:ascii="仿宋_GB2312" w:hAnsi="宋体" w:eastAsia="仿宋_GB2312"/>
          <w:sz w:val="24"/>
        </w:rPr>
        <w:t>合作社</w:t>
      </w:r>
      <w:r>
        <w:rPr>
          <w:rFonts w:hint="eastAsia" w:ascii="仿宋_GB2312" w:hAnsi="宋体" w:eastAsia="仿宋_GB2312"/>
          <w:sz w:val="24"/>
          <w:lang w:eastAsia="zh-CN"/>
        </w:rPr>
        <w:t>、</w:t>
      </w:r>
      <w:r>
        <w:rPr>
          <w:rFonts w:hint="eastAsia" w:ascii="仿宋_GB2312" w:hAnsi="宋体" w:eastAsia="仿宋_GB2312"/>
          <w:sz w:val="24"/>
          <w:lang w:val="en-US" w:eastAsia="zh-CN"/>
        </w:rPr>
        <w:t>产业学院等地</w:t>
      </w:r>
      <w:r>
        <w:rPr>
          <w:rFonts w:hint="eastAsia" w:ascii="仿宋_GB2312" w:hAnsi="宋体" w:eastAsia="仿宋_GB2312"/>
          <w:sz w:val="24"/>
        </w:rPr>
        <w:t>建立该标准</w:t>
      </w:r>
      <w:r>
        <w:rPr>
          <w:rFonts w:hint="eastAsia" w:ascii="仿宋_GB2312" w:hAnsi="宋体" w:eastAsia="仿宋_GB2312"/>
          <w:sz w:val="24"/>
          <w:lang w:val="en-US" w:eastAsia="zh-CN"/>
        </w:rPr>
        <w:t>的</w:t>
      </w:r>
      <w:r>
        <w:rPr>
          <w:rFonts w:hint="eastAsia" w:ascii="仿宋_GB2312" w:hAnsi="宋体" w:eastAsia="仿宋_GB2312"/>
          <w:sz w:val="24"/>
        </w:rPr>
        <w:t>示范点，树立样板，奖励典型，以点带面，推进本标准的广泛实施。</w:t>
      </w:r>
    </w:p>
    <w:p>
      <w:pPr>
        <w:numPr>
          <w:ilvl w:val="0"/>
          <w:numId w:val="8"/>
        </w:numPr>
        <w:spacing w:line="360" w:lineRule="auto"/>
        <w:ind w:firstLine="481" w:firstLineChars="200"/>
        <w:rPr>
          <w:rFonts w:eastAsia="仿宋_GB2312"/>
          <w:b/>
          <w:sz w:val="24"/>
        </w:rPr>
      </w:pPr>
      <w:r>
        <w:rPr>
          <w:rFonts w:hint="eastAsia" w:eastAsia="仿宋_GB2312"/>
          <w:b/>
          <w:sz w:val="24"/>
        </w:rPr>
        <w:t>加强标准技术培训</w:t>
      </w:r>
    </w:p>
    <w:p>
      <w:pPr>
        <w:spacing w:line="360" w:lineRule="auto"/>
        <w:ind w:firstLine="480" w:firstLineChars="200"/>
        <w:rPr>
          <w:rFonts w:ascii="仿宋_GB2312" w:hAnsi="宋体" w:eastAsia="仿宋_GB2312"/>
          <w:sz w:val="24"/>
        </w:rPr>
      </w:pPr>
      <w:r>
        <w:rPr>
          <w:rFonts w:hint="eastAsia" w:ascii="仿宋_GB2312" w:hAnsi="宋体" w:eastAsia="仿宋_GB2312"/>
          <w:sz w:val="24"/>
        </w:rPr>
        <w:t>在本标准发布实施初期，在各个示范点进行技术人员的培训及现场指导，做好技术示范，深入指导，确保技术进</w:t>
      </w:r>
      <w:r>
        <w:rPr>
          <w:rFonts w:hint="eastAsia" w:ascii="仿宋_GB2312" w:hAnsi="宋体" w:eastAsia="仿宋_GB2312"/>
          <w:sz w:val="24"/>
          <w:lang w:val="en-US" w:eastAsia="zh-CN"/>
        </w:rPr>
        <w:t>入家千万户</w:t>
      </w:r>
      <w:r>
        <w:rPr>
          <w:rFonts w:hint="eastAsia" w:ascii="仿宋_GB2312" w:hAnsi="宋体" w:eastAsia="仿宋_GB2312"/>
          <w:sz w:val="24"/>
        </w:rPr>
        <w:t>。</w:t>
      </w:r>
    </w:p>
    <w:p>
      <w:pPr>
        <w:spacing w:line="360" w:lineRule="auto"/>
        <w:ind w:firstLine="481" w:firstLineChars="200"/>
        <w:rPr>
          <w:rFonts w:eastAsia="仿宋_GB2312"/>
          <w:b/>
          <w:sz w:val="24"/>
        </w:rPr>
      </w:pPr>
    </w:p>
    <w:p>
      <w:pPr>
        <w:spacing w:line="360" w:lineRule="auto"/>
        <w:ind w:firstLine="480" w:firstLineChars="200"/>
        <w:jc w:val="left"/>
        <w:rPr>
          <w:rFonts w:ascii="仿宋_GB2312" w:hAnsi="宋体" w:eastAsia="仿宋_GB2312"/>
          <w:sz w:val="24"/>
        </w:rPr>
        <w:sectPr>
          <w:footerReference r:id="rId5" w:type="first"/>
          <w:footerReference r:id="rId4" w:type="default"/>
          <w:pgSz w:w="11906" w:h="16838"/>
          <w:pgMar w:top="1440" w:right="1803" w:bottom="1440" w:left="1803" w:header="851" w:footer="992" w:gutter="0"/>
          <w:pgBorders>
            <w:top w:val="none" w:sz="0" w:space="0"/>
            <w:left w:val="none" w:sz="0" w:space="0"/>
            <w:bottom w:val="none" w:sz="0" w:space="0"/>
            <w:right w:val="none" w:sz="0" w:space="0"/>
          </w:pgBorders>
          <w:pgNumType w:start="1"/>
          <w:cols w:space="0" w:num="1"/>
          <w:titlePg/>
          <w:docGrid w:type="lines" w:linePitch="319" w:charSpace="0"/>
        </w:sectPr>
      </w:pPr>
    </w:p>
    <w:p>
      <w:pPr>
        <w:spacing w:line="360" w:lineRule="auto"/>
        <w:ind w:firstLine="480" w:firstLineChars="200"/>
        <w:jc w:val="left"/>
        <w:rPr>
          <w:rFonts w:ascii="仿宋_GB2312" w:hAnsi="宋体" w:eastAsia="仿宋_GB2312"/>
          <w:sz w:val="24"/>
        </w:rPr>
      </w:pPr>
      <w:r>
        <w:rPr>
          <w:rFonts w:hint="eastAsia" w:ascii="仿宋_GB2312" w:hAnsi="宋体" w:eastAsia="仿宋_GB2312"/>
          <w:sz w:val="24"/>
        </w:rPr>
        <w:t>附表</w:t>
      </w:r>
    </w:p>
    <w:p>
      <w:pPr>
        <w:jc w:val="center"/>
        <w:rPr>
          <w:rFonts w:ascii="仿宋_GB2312" w:hAnsi="宋体" w:eastAsia="仿宋_GB2312"/>
          <w:b/>
          <w:bCs/>
          <w:sz w:val="24"/>
        </w:rPr>
      </w:pPr>
      <w:r>
        <w:rPr>
          <w:rFonts w:hint="eastAsia" w:ascii="仿宋_GB2312" w:hAnsi="宋体" w:eastAsia="仿宋_GB2312"/>
          <w:b/>
          <w:bCs/>
          <w:sz w:val="24"/>
        </w:rPr>
        <w:t>《设施蔬菜固碳生产技术规程  日光温室生菜》地方标准征求意见汇总处理表</w:t>
      </w:r>
    </w:p>
    <w:p>
      <w:pPr>
        <w:tabs>
          <w:tab w:val="left" w:pos="11340"/>
        </w:tabs>
        <w:spacing w:before="159" w:beforeLines="50"/>
        <w:ind w:firstLine="630" w:firstLineChars="300"/>
        <w:jc w:val="left"/>
        <w:rPr>
          <w:szCs w:val="21"/>
        </w:rPr>
      </w:pPr>
      <w:r>
        <w:rPr>
          <w:szCs w:val="21"/>
        </w:rPr>
        <w:t xml:space="preserve">起草单位：山西农业大学    </w:t>
      </w:r>
      <w:r>
        <w:rPr>
          <w:rFonts w:hint="eastAsia"/>
          <w:szCs w:val="21"/>
        </w:rPr>
        <w:t xml:space="preserve">         </w:t>
      </w:r>
      <w:r>
        <w:rPr>
          <w:szCs w:val="21"/>
        </w:rPr>
        <w:t xml:space="preserve">承办人：王军娥    </w:t>
      </w:r>
      <w:r>
        <w:rPr>
          <w:rFonts w:hint="eastAsia"/>
          <w:szCs w:val="21"/>
        </w:rPr>
        <w:t xml:space="preserve">         联系</w:t>
      </w:r>
      <w:r>
        <w:rPr>
          <w:szCs w:val="21"/>
        </w:rPr>
        <w:t>电话：1</w:t>
      </w:r>
      <w:r>
        <w:rPr>
          <w:rFonts w:hint="eastAsia"/>
          <w:szCs w:val="21"/>
        </w:rPr>
        <w:t>8404969612</w:t>
      </w:r>
      <w:r>
        <w:rPr>
          <w:szCs w:val="21"/>
        </w:rPr>
        <w:t xml:space="preserve">    </w:t>
      </w:r>
      <w:r>
        <w:rPr>
          <w:rFonts w:hint="eastAsia"/>
          <w:szCs w:val="21"/>
        </w:rPr>
        <w:t xml:space="preserve">         填表日期：</w:t>
      </w:r>
      <w:r>
        <w:rPr>
          <w:szCs w:val="21"/>
        </w:rPr>
        <w:t>20</w:t>
      </w:r>
      <w:r>
        <w:rPr>
          <w:rFonts w:hint="eastAsia"/>
          <w:szCs w:val="21"/>
        </w:rPr>
        <w:t>24</w:t>
      </w:r>
      <w:r>
        <w:rPr>
          <w:szCs w:val="21"/>
        </w:rPr>
        <w:t>年</w:t>
      </w:r>
      <w:r>
        <w:rPr>
          <w:rFonts w:hint="eastAsia"/>
          <w:szCs w:val="21"/>
        </w:rPr>
        <w:t>2</w:t>
      </w:r>
      <w:r>
        <w:rPr>
          <w:szCs w:val="21"/>
        </w:rPr>
        <w:t>月</w:t>
      </w:r>
      <w:r>
        <w:rPr>
          <w:rFonts w:hint="eastAsia"/>
          <w:szCs w:val="21"/>
        </w:rPr>
        <w:t>15</w:t>
      </w:r>
      <w:r>
        <w:rPr>
          <w:szCs w:val="21"/>
        </w:rPr>
        <w:t>日</w:t>
      </w:r>
    </w:p>
    <w:tbl>
      <w:tblPr>
        <w:tblStyle w:val="12"/>
        <w:tblW w:w="0" w:type="auto"/>
        <w:jc w:val="center"/>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91"/>
        <w:gridCol w:w="1877"/>
        <w:gridCol w:w="4178"/>
        <w:gridCol w:w="3040"/>
        <w:gridCol w:w="1701"/>
        <w:gridCol w:w="2113"/>
      </w:tblGrid>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5" w:hRule="atLeast"/>
          <w:jc w:val="center"/>
        </w:trPr>
        <w:tc>
          <w:tcPr>
            <w:tcW w:w="891" w:type="dxa"/>
            <w:tcBorders>
              <w:top w:val="single" w:color="auto" w:sz="2" w:space="0"/>
              <w:left w:val="single" w:color="auto" w:sz="2" w:space="0"/>
              <w:bottom w:val="single" w:color="auto" w:sz="2" w:space="0"/>
              <w:right w:val="single" w:color="auto" w:sz="2" w:space="0"/>
            </w:tcBorders>
            <w:vAlign w:val="center"/>
          </w:tcPr>
          <w:p>
            <w:pPr>
              <w:spacing w:line="300" w:lineRule="exact"/>
              <w:jc w:val="center"/>
              <w:rPr>
                <w:b/>
                <w:szCs w:val="21"/>
              </w:rPr>
            </w:pPr>
            <w:r>
              <w:rPr>
                <w:b/>
                <w:szCs w:val="21"/>
              </w:rPr>
              <w:t>序号</w:t>
            </w:r>
          </w:p>
        </w:tc>
        <w:tc>
          <w:tcPr>
            <w:tcW w:w="1877" w:type="dxa"/>
            <w:tcBorders>
              <w:top w:val="single" w:color="auto" w:sz="2" w:space="0"/>
              <w:left w:val="single" w:color="auto" w:sz="2" w:space="0"/>
              <w:bottom w:val="single" w:color="auto" w:sz="2" w:space="0"/>
              <w:right w:val="single" w:color="auto" w:sz="2" w:space="0"/>
            </w:tcBorders>
            <w:vAlign w:val="center"/>
          </w:tcPr>
          <w:p>
            <w:pPr>
              <w:spacing w:line="300" w:lineRule="exact"/>
              <w:jc w:val="center"/>
              <w:rPr>
                <w:b/>
                <w:szCs w:val="21"/>
              </w:rPr>
            </w:pPr>
            <w:r>
              <w:rPr>
                <w:b/>
                <w:szCs w:val="21"/>
              </w:rPr>
              <w:t>标准</w:t>
            </w:r>
            <w:r>
              <w:rPr>
                <w:rFonts w:hint="eastAsia"/>
                <w:b/>
                <w:szCs w:val="21"/>
              </w:rPr>
              <w:t>章条编号</w:t>
            </w:r>
          </w:p>
        </w:tc>
        <w:tc>
          <w:tcPr>
            <w:tcW w:w="4178" w:type="dxa"/>
            <w:tcBorders>
              <w:top w:val="single" w:color="auto" w:sz="2" w:space="0"/>
              <w:left w:val="single" w:color="auto" w:sz="2" w:space="0"/>
              <w:bottom w:val="single" w:color="auto" w:sz="2" w:space="0"/>
              <w:right w:val="single" w:color="auto" w:sz="2" w:space="0"/>
            </w:tcBorders>
            <w:vAlign w:val="center"/>
          </w:tcPr>
          <w:p>
            <w:pPr>
              <w:spacing w:line="300" w:lineRule="exact"/>
              <w:jc w:val="center"/>
              <w:rPr>
                <w:b/>
                <w:szCs w:val="21"/>
              </w:rPr>
            </w:pPr>
            <w:r>
              <w:rPr>
                <w:b/>
                <w:szCs w:val="21"/>
              </w:rPr>
              <w:t>意见内容</w:t>
            </w:r>
          </w:p>
        </w:tc>
        <w:tc>
          <w:tcPr>
            <w:tcW w:w="3040" w:type="dxa"/>
            <w:tcBorders>
              <w:top w:val="single" w:color="auto" w:sz="2" w:space="0"/>
              <w:left w:val="single" w:color="auto" w:sz="2" w:space="0"/>
              <w:bottom w:val="single" w:color="auto" w:sz="2" w:space="0"/>
              <w:right w:val="single" w:color="auto" w:sz="2" w:space="0"/>
            </w:tcBorders>
            <w:vAlign w:val="center"/>
          </w:tcPr>
          <w:p>
            <w:pPr>
              <w:spacing w:line="300" w:lineRule="exact"/>
              <w:jc w:val="center"/>
            </w:pPr>
            <w:r>
              <w:rPr>
                <w:rFonts w:hint="eastAsia"/>
                <w:b/>
                <w:szCs w:val="21"/>
              </w:rPr>
              <w:t>提出</w:t>
            </w:r>
            <w:r>
              <w:rPr>
                <w:b/>
                <w:szCs w:val="21"/>
              </w:rPr>
              <w:t>单位</w:t>
            </w:r>
            <w:r>
              <w:rPr>
                <w:rFonts w:hint="eastAsia"/>
                <w:b/>
                <w:szCs w:val="21"/>
              </w:rPr>
              <w:t>或（个人）</w:t>
            </w:r>
          </w:p>
        </w:tc>
        <w:tc>
          <w:tcPr>
            <w:tcW w:w="1701" w:type="dxa"/>
            <w:tcBorders>
              <w:top w:val="single" w:color="auto" w:sz="2" w:space="0"/>
              <w:left w:val="single" w:color="auto" w:sz="2" w:space="0"/>
              <w:bottom w:val="single" w:color="auto" w:sz="2" w:space="0"/>
              <w:right w:val="single" w:color="auto" w:sz="2" w:space="0"/>
            </w:tcBorders>
            <w:vAlign w:val="center"/>
          </w:tcPr>
          <w:p>
            <w:pPr>
              <w:spacing w:line="300" w:lineRule="exact"/>
              <w:jc w:val="center"/>
              <w:rPr>
                <w:b/>
                <w:szCs w:val="21"/>
              </w:rPr>
            </w:pPr>
            <w:r>
              <w:rPr>
                <w:rFonts w:hint="eastAsia"/>
                <w:b/>
                <w:szCs w:val="21"/>
              </w:rPr>
              <w:t>处理意见</w:t>
            </w:r>
          </w:p>
          <w:p>
            <w:pPr>
              <w:spacing w:line="300" w:lineRule="exact"/>
              <w:jc w:val="center"/>
            </w:pPr>
            <w:r>
              <w:rPr>
                <w:rFonts w:hint="eastAsia"/>
                <w:b/>
                <w:szCs w:val="21"/>
              </w:rPr>
              <w:t>（</w:t>
            </w:r>
            <w:r>
              <w:rPr>
                <w:b/>
                <w:szCs w:val="21"/>
              </w:rPr>
              <w:t>采纳</w:t>
            </w:r>
            <w:r>
              <w:rPr>
                <w:rFonts w:hint="eastAsia"/>
                <w:b/>
                <w:szCs w:val="21"/>
              </w:rPr>
              <w:t>/不采纳）</w:t>
            </w:r>
          </w:p>
        </w:tc>
        <w:tc>
          <w:tcPr>
            <w:tcW w:w="2113" w:type="dxa"/>
            <w:tcBorders>
              <w:top w:val="single" w:color="auto" w:sz="2" w:space="0"/>
              <w:left w:val="single" w:color="auto" w:sz="2" w:space="0"/>
              <w:bottom w:val="single" w:color="auto" w:sz="2" w:space="0"/>
              <w:right w:val="single" w:color="auto" w:sz="2" w:space="0"/>
            </w:tcBorders>
            <w:vAlign w:val="center"/>
          </w:tcPr>
          <w:p>
            <w:pPr>
              <w:spacing w:line="300" w:lineRule="exact"/>
              <w:jc w:val="center"/>
              <w:rPr>
                <w:b/>
                <w:szCs w:val="21"/>
              </w:rPr>
            </w:pPr>
            <w:r>
              <w:rPr>
                <w:rFonts w:hint="eastAsia"/>
                <w:b/>
                <w:szCs w:val="21"/>
              </w:rPr>
              <w:t>意见处理说明</w:t>
            </w:r>
          </w:p>
          <w:p>
            <w:pPr>
              <w:spacing w:line="300" w:lineRule="exact"/>
              <w:jc w:val="center"/>
              <w:rPr>
                <w:b/>
                <w:szCs w:val="21"/>
              </w:rPr>
            </w:pPr>
            <w:r>
              <w:rPr>
                <w:rFonts w:hint="eastAsia"/>
                <w:b/>
                <w:szCs w:val="21"/>
              </w:rPr>
              <w:t>（不采纳的理由等）</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69" w:hRule="atLeast"/>
          <w:jc w:val="center"/>
        </w:trPr>
        <w:tc>
          <w:tcPr>
            <w:tcW w:w="891" w:type="dxa"/>
            <w:tcBorders>
              <w:top w:val="single" w:color="auto" w:sz="2" w:space="0"/>
              <w:left w:val="single" w:color="auto" w:sz="2" w:space="0"/>
              <w:bottom w:val="single" w:color="auto" w:sz="2" w:space="0"/>
              <w:right w:val="single" w:color="auto" w:sz="2" w:space="0"/>
            </w:tcBorders>
            <w:vAlign w:val="center"/>
          </w:tcPr>
          <w:p>
            <w:pPr>
              <w:spacing w:line="300" w:lineRule="exact"/>
              <w:ind w:left="-126" w:leftChars="-60" w:firstLine="79" w:firstLineChars="38"/>
              <w:jc w:val="center"/>
              <w:rPr>
                <w:rFonts w:eastAsiaTheme="minorEastAsia"/>
                <w:szCs w:val="21"/>
              </w:rPr>
            </w:pPr>
            <w:r>
              <w:rPr>
                <w:rFonts w:hint="eastAsia" w:eastAsiaTheme="minorEastAsia"/>
                <w:szCs w:val="21"/>
              </w:rPr>
              <w:t>1</w:t>
            </w:r>
          </w:p>
        </w:tc>
        <w:tc>
          <w:tcPr>
            <w:tcW w:w="1877" w:type="dxa"/>
            <w:tcBorders>
              <w:top w:val="single" w:color="auto" w:sz="2" w:space="0"/>
              <w:left w:val="single" w:color="auto" w:sz="2" w:space="0"/>
              <w:bottom w:val="single" w:color="auto" w:sz="2" w:space="0"/>
              <w:right w:val="single" w:color="auto" w:sz="2" w:space="0"/>
            </w:tcBorders>
            <w:vAlign w:val="center"/>
          </w:tcPr>
          <w:p>
            <w:pPr>
              <w:spacing w:line="300" w:lineRule="exact"/>
              <w:ind w:left="-107" w:leftChars="-51"/>
              <w:jc w:val="center"/>
              <w:rPr>
                <w:rFonts w:eastAsiaTheme="minorEastAsia"/>
                <w:szCs w:val="21"/>
              </w:rPr>
            </w:pPr>
            <w:r>
              <w:rPr>
                <w:rFonts w:hint="eastAsia" w:eastAsiaTheme="minorEastAsia"/>
                <w:szCs w:val="21"/>
              </w:rPr>
              <w:t>1 范围</w:t>
            </w:r>
          </w:p>
        </w:tc>
        <w:tc>
          <w:tcPr>
            <w:tcW w:w="4178" w:type="dxa"/>
            <w:tcBorders>
              <w:top w:val="single" w:color="auto" w:sz="2" w:space="0"/>
              <w:left w:val="single" w:color="auto" w:sz="2" w:space="0"/>
              <w:bottom w:val="single" w:color="auto" w:sz="2" w:space="0"/>
              <w:right w:val="single" w:color="auto" w:sz="2" w:space="0"/>
            </w:tcBorders>
            <w:vAlign w:val="center"/>
          </w:tcPr>
          <w:p>
            <w:pPr>
              <w:spacing w:line="300" w:lineRule="exact"/>
              <w:jc w:val="left"/>
              <w:rPr>
                <w:rFonts w:eastAsiaTheme="minorEastAsia"/>
                <w:szCs w:val="21"/>
              </w:rPr>
            </w:pPr>
            <w:r>
              <w:rPr>
                <w:rFonts w:hint="eastAsia" w:eastAsiaTheme="minorEastAsia"/>
                <w:szCs w:val="21"/>
              </w:rPr>
              <w:t>建议按照实际修订更新本文件规定内容；</w:t>
            </w:r>
          </w:p>
          <w:p>
            <w:pPr>
              <w:spacing w:line="300" w:lineRule="exact"/>
              <w:jc w:val="left"/>
              <w:rPr>
                <w:rFonts w:eastAsiaTheme="minorEastAsia"/>
                <w:szCs w:val="21"/>
              </w:rPr>
            </w:pPr>
            <w:r>
              <w:rPr>
                <w:rFonts w:eastAsiaTheme="minorEastAsia"/>
                <w:szCs w:val="21"/>
              </w:rPr>
              <w:t>更新规定内容。</w:t>
            </w:r>
          </w:p>
        </w:tc>
        <w:tc>
          <w:tcPr>
            <w:tcW w:w="3040" w:type="dxa"/>
            <w:tcBorders>
              <w:top w:val="single" w:color="auto" w:sz="2" w:space="0"/>
              <w:left w:val="single" w:color="auto" w:sz="2" w:space="0"/>
              <w:bottom w:val="single" w:color="auto" w:sz="2" w:space="0"/>
              <w:right w:val="single" w:color="auto" w:sz="2" w:space="0"/>
            </w:tcBorders>
            <w:vAlign w:val="center"/>
          </w:tcPr>
          <w:p>
            <w:pPr>
              <w:spacing w:line="300" w:lineRule="exact"/>
              <w:ind w:left="-107" w:leftChars="-51" w:firstLine="79" w:firstLineChars="38"/>
              <w:jc w:val="center"/>
              <w:rPr>
                <w:rFonts w:eastAsiaTheme="minorEastAsia"/>
                <w:szCs w:val="21"/>
              </w:rPr>
            </w:pPr>
            <w:r>
              <w:rPr>
                <w:rFonts w:hint="eastAsia" w:eastAsiaTheme="minorEastAsia"/>
                <w:szCs w:val="21"/>
              </w:rPr>
              <w:t>山西省园艺产业发展中心</w:t>
            </w:r>
          </w:p>
        </w:tc>
        <w:tc>
          <w:tcPr>
            <w:tcW w:w="1701" w:type="dxa"/>
            <w:tcBorders>
              <w:top w:val="single" w:color="auto" w:sz="2" w:space="0"/>
              <w:left w:val="single" w:color="auto" w:sz="2" w:space="0"/>
              <w:bottom w:val="single" w:color="auto" w:sz="2" w:space="0"/>
              <w:right w:val="single" w:color="auto" w:sz="2" w:space="0"/>
            </w:tcBorders>
            <w:vAlign w:val="center"/>
          </w:tcPr>
          <w:p>
            <w:pPr>
              <w:spacing w:line="300" w:lineRule="exact"/>
              <w:jc w:val="center"/>
              <w:rPr>
                <w:rFonts w:eastAsiaTheme="minorEastAsia"/>
                <w:szCs w:val="21"/>
              </w:rPr>
            </w:pPr>
            <w:r>
              <w:rPr>
                <w:rFonts w:eastAsiaTheme="minorEastAsia"/>
                <w:szCs w:val="21"/>
              </w:rPr>
              <w:t>采纳</w:t>
            </w:r>
          </w:p>
        </w:tc>
        <w:tc>
          <w:tcPr>
            <w:tcW w:w="2113" w:type="dxa"/>
            <w:tcBorders>
              <w:top w:val="single" w:color="auto" w:sz="2" w:space="0"/>
              <w:left w:val="single" w:color="auto" w:sz="2" w:space="0"/>
              <w:bottom w:val="single" w:color="auto" w:sz="2" w:space="0"/>
              <w:right w:val="single" w:color="auto" w:sz="2" w:space="0"/>
            </w:tcBorders>
            <w:vAlign w:val="center"/>
          </w:tcPr>
          <w:p>
            <w:pPr>
              <w:spacing w:line="300" w:lineRule="exact"/>
              <w:jc w:val="left"/>
              <w:rPr>
                <w:rFonts w:eastAsiaTheme="minorEastAsia"/>
                <w:szCs w:val="21"/>
              </w:rPr>
            </w:pP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86" w:hRule="atLeast"/>
          <w:jc w:val="center"/>
        </w:trPr>
        <w:tc>
          <w:tcPr>
            <w:tcW w:w="891" w:type="dxa"/>
            <w:tcBorders>
              <w:top w:val="single" w:color="auto" w:sz="2" w:space="0"/>
              <w:left w:val="single" w:color="auto" w:sz="2" w:space="0"/>
              <w:bottom w:val="single" w:color="auto" w:sz="2" w:space="0"/>
              <w:right w:val="single" w:color="auto" w:sz="2" w:space="0"/>
            </w:tcBorders>
            <w:vAlign w:val="center"/>
          </w:tcPr>
          <w:p>
            <w:pPr>
              <w:spacing w:line="300" w:lineRule="exact"/>
              <w:ind w:left="-126" w:leftChars="-60" w:firstLine="79" w:firstLineChars="38"/>
              <w:jc w:val="center"/>
              <w:rPr>
                <w:rFonts w:eastAsiaTheme="minorEastAsia"/>
                <w:szCs w:val="21"/>
              </w:rPr>
            </w:pPr>
            <w:r>
              <w:rPr>
                <w:rFonts w:eastAsiaTheme="minorEastAsia"/>
                <w:szCs w:val="21"/>
              </w:rPr>
              <w:t>2</w:t>
            </w:r>
          </w:p>
        </w:tc>
        <w:tc>
          <w:tcPr>
            <w:tcW w:w="1877" w:type="dxa"/>
            <w:tcBorders>
              <w:top w:val="single" w:color="auto" w:sz="2" w:space="0"/>
              <w:left w:val="single" w:color="auto" w:sz="2" w:space="0"/>
              <w:bottom w:val="single" w:color="auto" w:sz="2" w:space="0"/>
              <w:right w:val="single" w:color="auto" w:sz="2" w:space="0"/>
            </w:tcBorders>
            <w:vAlign w:val="center"/>
          </w:tcPr>
          <w:p>
            <w:pPr>
              <w:spacing w:line="300" w:lineRule="exact"/>
              <w:ind w:left="-107" w:leftChars="-51" w:firstLine="79" w:firstLineChars="38"/>
              <w:jc w:val="center"/>
              <w:rPr>
                <w:rFonts w:eastAsiaTheme="minorEastAsia"/>
                <w:szCs w:val="21"/>
              </w:rPr>
            </w:pPr>
            <w:r>
              <w:rPr>
                <w:rFonts w:eastAsiaTheme="minorEastAsia"/>
                <w:szCs w:val="21"/>
              </w:rPr>
              <w:t>2规范性引用文件</w:t>
            </w:r>
          </w:p>
        </w:tc>
        <w:tc>
          <w:tcPr>
            <w:tcW w:w="4178" w:type="dxa"/>
            <w:tcBorders>
              <w:top w:val="single" w:color="auto" w:sz="2" w:space="0"/>
              <w:left w:val="single" w:color="auto" w:sz="2" w:space="0"/>
              <w:bottom w:val="single" w:color="auto" w:sz="2" w:space="0"/>
              <w:right w:val="single" w:color="auto" w:sz="2" w:space="0"/>
            </w:tcBorders>
            <w:vAlign w:val="center"/>
          </w:tcPr>
          <w:p>
            <w:pPr>
              <w:spacing w:line="300" w:lineRule="exact"/>
              <w:jc w:val="left"/>
              <w:rPr>
                <w:rFonts w:eastAsiaTheme="minorEastAsia"/>
                <w:szCs w:val="21"/>
              </w:rPr>
            </w:pPr>
            <w:r>
              <w:rPr>
                <w:rFonts w:hint="eastAsia" w:eastAsiaTheme="minorEastAsia"/>
                <w:szCs w:val="21"/>
              </w:rPr>
              <w:t>“规范性引用文件”必须是现行的和本规程相关， 建议删除作废的及非山西省地方标准的引用；</w:t>
            </w:r>
          </w:p>
          <w:p>
            <w:pPr>
              <w:spacing w:line="300" w:lineRule="exact"/>
              <w:jc w:val="left"/>
              <w:rPr>
                <w:rFonts w:eastAsiaTheme="minorEastAsia"/>
                <w:szCs w:val="21"/>
              </w:rPr>
            </w:pPr>
            <w:r>
              <w:rPr>
                <w:rFonts w:eastAsiaTheme="minorEastAsia"/>
                <w:szCs w:val="21"/>
              </w:rPr>
              <w:t>更新规范性引用文件，删除已</w:t>
            </w:r>
            <w:r>
              <w:rPr>
                <w:rFonts w:hint="eastAsia" w:eastAsiaTheme="minorEastAsia"/>
                <w:szCs w:val="21"/>
              </w:rPr>
              <w:t>废止</w:t>
            </w:r>
            <w:r>
              <w:rPr>
                <w:rFonts w:eastAsiaTheme="minorEastAsia"/>
                <w:szCs w:val="21"/>
              </w:rPr>
              <w:t>标准。</w:t>
            </w:r>
          </w:p>
        </w:tc>
        <w:tc>
          <w:tcPr>
            <w:tcW w:w="3040" w:type="dxa"/>
            <w:tcBorders>
              <w:top w:val="single" w:color="auto" w:sz="2" w:space="0"/>
              <w:left w:val="single" w:color="auto" w:sz="2" w:space="0"/>
              <w:bottom w:val="single" w:color="auto" w:sz="2" w:space="0"/>
              <w:right w:val="single" w:color="auto" w:sz="2" w:space="0"/>
            </w:tcBorders>
            <w:vAlign w:val="center"/>
          </w:tcPr>
          <w:p>
            <w:pPr>
              <w:spacing w:line="300" w:lineRule="exact"/>
              <w:ind w:left="-107" w:leftChars="-51" w:firstLine="79" w:firstLineChars="38"/>
              <w:jc w:val="center"/>
              <w:rPr>
                <w:rFonts w:eastAsiaTheme="minorEastAsia"/>
                <w:szCs w:val="21"/>
              </w:rPr>
            </w:pPr>
            <w:r>
              <w:rPr>
                <w:rFonts w:hint="eastAsia" w:eastAsiaTheme="minorEastAsia"/>
                <w:szCs w:val="21"/>
              </w:rPr>
              <w:t>山西省运城市新绛县蔬菜发展中心</w:t>
            </w:r>
          </w:p>
        </w:tc>
        <w:tc>
          <w:tcPr>
            <w:tcW w:w="1701" w:type="dxa"/>
            <w:tcBorders>
              <w:top w:val="single" w:color="auto" w:sz="2" w:space="0"/>
              <w:left w:val="single" w:color="auto" w:sz="2" w:space="0"/>
              <w:bottom w:val="single" w:color="auto" w:sz="2" w:space="0"/>
              <w:right w:val="single" w:color="auto" w:sz="2" w:space="0"/>
            </w:tcBorders>
            <w:vAlign w:val="center"/>
          </w:tcPr>
          <w:p>
            <w:pPr>
              <w:spacing w:line="300" w:lineRule="exact"/>
              <w:ind w:left="-107" w:leftChars="-51" w:firstLine="79" w:firstLineChars="38"/>
              <w:jc w:val="center"/>
              <w:rPr>
                <w:rFonts w:eastAsiaTheme="minorEastAsia"/>
                <w:szCs w:val="21"/>
              </w:rPr>
            </w:pPr>
            <w:r>
              <w:rPr>
                <w:rFonts w:eastAsiaTheme="minorEastAsia"/>
                <w:szCs w:val="21"/>
              </w:rPr>
              <w:t>采纳</w:t>
            </w:r>
          </w:p>
        </w:tc>
        <w:tc>
          <w:tcPr>
            <w:tcW w:w="2113" w:type="dxa"/>
            <w:tcBorders>
              <w:top w:val="single" w:color="auto" w:sz="2" w:space="0"/>
              <w:left w:val="single" w:color="auto" w:sz="2" w:space="0"/>
              <w:bottom w:val="single" w:color="auto" w:sz="2" w:space="0"/>
              <w:right w:val="single" w:color="auto" w:sz="2" w:space="0"/>
            </w:tcBorders>
            <w:vAlign w:val="center"/>
          </w:tcPr>
          <w:p>
            <w:pPr>
              <w:spacing w:line="300" w:lineRule="exact"/>
              <w:jc w:val="left"/>
              <w:rPr>
                <w:rFonts w:eastAsiaTheme="minorEastAsia"/>
                <w:szCs w:val="21"/>
              </w:rPr>
            </w:pP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68" w:hRule="atLeast"/>
          <w:jc w:val="center"/>
        </w:trPr>
        <w:tc>
          <w:tcPr>
            <w:tcW w:w="891" w:type="dxa"/>
            <w:tcBorders>
              <w:top w:val="single" w:color="auto" w:sz="2" w:space="0"/>
              <w:left w:val="single" w:color="auto" w:sz="2" w:space="0"/>
              <w:bottom w:val="single" w:color="auto" w:sz="2" w:space="0"/>
              <w:right w:val="single" w:color="auto" w:sz="2" w:space="0"/>
            </w:tcBorders>
            <w:vAlign w:val="center"/>
          </w:tcPr>
          <w:p>
            <w:pPr>
              <w:spacing w:line="300" w:lineRule="exact"/>
              <w:ind w:left="-126" w:leftChars="-60" w:firstLine="79" w:firstLineChars="38"/>
              <w:jc w:val="center"/>
              <w:rPr>
                <w:rFonts w:eastAsiaTheme="minorEastAsia"/>
                <w:szCs w:val="21"/>
              </w:rPr>
            </w:pPr>
            <w:r>
              <w:rPr>
                <w:rFonts w:eastAsiaTheme="minorEastAsia"/>
                <w:szCs w:val="21"/>
              </w:rPr>
              <w:t>3</w:t>
            </w:r>
          </w:p>
        </w:tc>
        <w:tc>
          <w:tcPr>
            <w:tcW w:w="1877" w:type="dxa"/>
            <w:tcBorders>
              <w:top w:val="single" w:color="auto" w:sz="2" w:space="0"/>
              <w:left w:val="single" w:color="auto" w:sz="2" w:space="0"/>
              <w:bottom w:val="single" w:color="auto" w:sz="2" w:space="0"/>
              <w:right w:val="single" w:color="auto" w:sz="2" w:space="0"/>
            </w:tcBorders>
            <w:vAlign w:val="center"/>
          </w:tcPr>
          <w:p>
            <w:pPr>
              <w:spacing w:line="300" w:lineRule="exact"/>
              <w:ind w:left="-107" w:leftChars="-51"/>
              <w:jc w:val="center"/>
              <w:rPr>
                <w:rFonts w:eastAsiaTheme="minorEastAsia"/>
                <w:szCs w:val="21"/>
              </w:rPr>
            </w:pPr>
            <w:r>
              <w:rPr>
                <w:rFonts w:hint="eastAsia" w:eastAsiaTheme="minorEastAsia"/>
                <w:szCs w:val="21"/>
              </w:rPr>
              <w:t>3术语与定义</w:t>
            </w:r>
          </w:p>
        </w:tc>
        <w:tc>
          <w:tcPr>
            <w:tcW w:w="4178" w:type="dxa"/>
            <w:tcBorders>
              <w:top w:val="single" w:color="auto" w:sz="2" w:space="0"/>
              <w:left w:val="single" w:color="auto" w:sz="2" w:space="0"/>
              <w:bottom w:val="single" w:color="auto" w:sz="2" w:space="0"/>
              <w:right w:val="single" w:color="auto" w:sz="2" w:space="0"/>
            </w:tcBorders>
            <w:vAlign w:val="center"/>
          </w:tcPr>
          <w:p>
            <w:pPr>
              <w:spacing w:line="300" w:lineRule="exact"/>
              <w:jc w:val="left"/>
              <w:rPr>
                <w:rFonts w:eastAsiaTheme="minorEastAsia"/>
                <w:szCs w:val="21"/>
              </w:rPr>
            </w:pPr>
            <w:r>
              <w:rPr>
                <w:rFonts w:hint="eastAsia" w:eastAsiaTheme="minorEastAsia"/>
                <w:szCs w:val="21"/>
              </w:rPr>
              <w:t>建议删除“高效”两字</w:t>
            </w:r>
            <w:r>
              <w:rPr>
                <w:rFonts w:eastAsiaTheme="minorEastAsia"/>
                <w:szCs w:val="21"/>
              </w:rPr>
              <w:t>；</w:t>
            </w:r>
          </w:p>
          <w:p>
            <w:pPr>
              <w:spacing w:line="300" w:lineRule="exact"/>
              <w:jc w:val="left"/>
              <w:rPr>
                <w:rFonts w:eastAsiaTheme="minorEastAsia"/>
                <w:szCs w:val="21"/>
              </w:rPr>
            </w:pPr>
            <w:r>
              <w:rPr>
                <w:rFonts w:hint="eastAsia" w:eastAsiaTheme="minorEastAsia"/>
                <w:szCs w:val="21"/>
              </w:rPr>
              <w:t>按照专家建议进行删除</w:t>
            </w:r>
            <w:r>
              <w:rPr>
                <w:rFonts w:eastAsiaTheme="minorEastAsia"/>
                <w:szCs w:val="21"/>
              </w:rPr>
              <w:t>。</w:t>
            </w:r>
          </w:p>
        </w:tc>
        <w:tc>
          <w:tcPr>
            <w:tcW w:w="3040" w:type="dxa"/>
            <w:tcBorders>
              <w:top w:val="single" w:color="auto" w:sz="2" w:space="0"/>
              <w:left w:val="single" w:color="auto" w:sz="2" w:space="0"/>
              <w:bottom w:val="single" w:color="auto" w:sz="2" w:space="0"/>
              <w:right w:val="single" w:color="auto" w:sz="2" w:space="0"/>
            </w:tcBorders>
            <w:vAlign w:val="center"/>
          </w:tcPr>
          <w:p>
            <w:pPr>
              <w:spacing w:line="300" w:lineRule="exact"/>
              <w:ind w:left="-107" w:leftChars="-51" w:firstLine="79" w:firstLineChars="38"/>
              <w:jc w:val="center"/>
              <w:rPr>
                <w:rFonts w:eastAsiaTheme="minorEastAsia"/>
                <w:szCs w:val="21"/>
              </w:rPr>
            </w:pPr>
            <w:r>
              <w:rPr>
                <w:rFonts w:hint="eastAsia" w:eastAsiaTheme="minorEastAsia"/>
                <w:szCs w:val="21"/>
              </w:rPr>
              <w:t>山西省忻州市忻府区蔬菜</w:t>
            </w:r>
          </w:p>
          <w:p>
            <w:pPr>
              <w:spacing w:line="300" w:lineRule="exact"/>
              <w:ind w:left="-107" w:leftChars="-51" w:firstLine="79" w:firstLineChars="38"/>
              <w:jc w:val="center"/>
              <w:rPr>
                <w:rFonts w:eastAsiaTheme="minorEastAsia"/>
                <w:szCs w:val="21"/>
              </w:rPr>
            </w:pPr>
            <w:r>
              <w:rPr>
                <w:rFonts w:hint="eastAsia" w:eastAsiaTheme="minorEastAsia"/>
                <w:szCs w:val="21"/>
              </w:rPr>
              <w:t>技术服务中心</w:t>
            </w:r>
          </w:p>
        </w:tc>
        <w:tc>
          <w:tcPr>
            <w:tcW w:w="1701" w:type="dxa"/>
            <w:tcBorders>
              <w:top w:val="single" w:color="auto" w:sz="2" w:space="0"/>
              <w:left w:val="single" w:color="auto" w:sz="2" w:space="0"/>
              <w:bottom w:val="single" w:color="auto" w:sz="2" w:space="0"/>
              <w:right w:val="single" w:color="auto" w:sz="2" w:space="0"/>
            </w:tcBorders>
            <w:vAlign w:val="center"/>
          </w:tcPr>
          <w:p>
            <w:pPr>
              <w:spacing w:line="300" w:lineRule="exact"/>
              <w:jc w:val="center"/>
              <w:rPr>
                <w:rFonts w:eastAsiaTheme="minorEastAsia"/>
                <w:szCs w:val="21"/>
              </w:rPr>
            </w:pPr>
            <w:r>
              <w:rPr>
                <w:rFonts w:eastAsiaTheme="minorEastAsia"/>
                <w:szCs w:val="21"/>
              </w:rPr>
              <w:t>采纳</w:t>
            </w:r>
          </w:p>
        </w:tc>
        <w:tc>
          <w:tcPr>
            <w:tcW w:w="2113" w:type="dxa"/>
            <w:tcBorders>
              <w:top w:val="single" w:color="auto" w:sz="2" w:space="0"/>
              <w:left w:val="single" w:color="auto" w:sz="2" w:space="0"/>
              <w:bottom w:val="single" w:color="auto" w:sz="2" w:space="0"/>
              <w:right w:val="single" w:color="auto" w:sz="2" w:space="0"/>
            </w:tcBorders>
            <w:vAlign w:val="center"/>
          </w:tcPr>
          <w:p>
            <w:pPr>
              <w:spacing w:line="300" w:lineRule="exact"/>
              <w:jc w:val="left"/>
              <w:rPr>
                <w:rFonts w:eastAsiaTheme="minorEastAsia"/>
                <w:szCs w:val="21"/>
              </w:rPr>
            </w:pP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68" w:hRule="atLeast"/>
          <w:jc w:val="center"/>
        </w:trPr>
        <w:tc>
          <w:tcPr>
            <w:tcW w:w="891" w:type="dxa"/>
            <w:tcBorders>
              <w:top w:val="single" w:color="auto" w:sz="2" w:space="0"/>
              <w:left w:val="single" w:color="auto" w:sz="2" w:space="0"/>
              <w:bottom w:val="single" w:color="auto" w:sz="2" w:space="0"/>
              <w:right w:val="single" w:color="auto" w:sz="2" w:space="0"/>
            </w:tcBorders>
            <w:vAlign w:val="center"/>
          </w:tcPr>
          <w:p>
            <w:pPr>
              <w:spacing w:line="300" w:lineRule="exact"/>
              <w:ind w:left="-126" w:leftChars="-60" w:firstLine="79" w:firstLineChars="38"/>
              <w:jc w:val="center"/>
              <w:rPr>
                <w:rFonts w:eastAsiaTheme="minorEastAsia"/>
                <w:szCs w:val="21"/>
              </w:rPr>
            </w:pPr>
            <w:r>
              <w:rPr>
                <w:rFonts w:hint="eastAsia" w:eastAsiaTheme="minorEastAsia"/>
                <w:szCs w:val="21"/>
              </w:rPr>
              <w:t>4</w:t>
            </w:r>
          </w:p>
        </w:tc>
        <w:tc>
          <w:tcPr>
            <w:tcW w:w="1877" w:type="dxa"/>
            <w:tcBorders>
              <w:top w:val="single" w:color="auto" w:sz="2" w:space="0"/>
              <w:left w:val="single" w:color="auto" w:sz="2" w:space="0"/>
              <w:bottom w:val="single" w:color="auto" w:sz="2" w:space="0"/>
              <w:right w:val="single" w:color="auto" w:sz="2" w:space="0"/>
            </w:tcBorders>
            <w:vAlign w:val="center"/>
          </w:tcPr>
          <w:p>
            <w:pPr>
              <w:spacing w:line="300" w:lineRule="exact"/>
              <w:ind w:left="-107" w:leftChars="-51"/>
              <w:jc w:val="center"/>
              <w:rPr>
                <w:rFonts w:hint="eastAsia" w:eastAsiaTheme="minorEastAsia"/>
                <w:szCs w:val="21"/>
              </w:rPr>
            </w:pPr>
            <w:r>
              <w:rPr>
                <w:rFonts w:hint="eastAsia" w:eastAsiaTheme="minorEastAsia"/>
                <w:szCs w:val="21"/>
              </w:rPr>
              <w:t>5.1 品种选择</w:t>
            </w:r>
          </w:p>
        </w:tc>
        <w:tc>
          <w:tcPr>
            <w:tcW w:w="4178" w:type="dxa"/>
            <w:tcBorders>
              <w:top w:val="single" w:color="auto" w:sz="2" w:space="0"/>
              <w:left w:val="single" w:color="auto" w:sz="2" w:space="0"/>
              <w:bottom w:val="single" w:color="auto" w:sz="2" w:space="0"/>
              <w:right w:val="single" w:color="auto" w:sz="2" w:space="0"/>
            </w:tcBorders>
            <w:vAlign w:val="center"/>
          </w:tcPr>
          <w:p>
            <w:pPr>
              <w:spacing w:line="300" w:lineRule="exact"/>
              <w:jc w:val="left"/>
              <w:rPr>
                <w:szCs w:val="21"/>
              </w:rPr>
            </w:pPr>
            <w:r>
              <w:rPr>
                <w:rFonts w:hint="eastAsia" w:ascii="宋体" w:hAnsi="宋体"/>
                <w:szCs w:val="21"/>
              </w:rPr>
              <w:t>建议突出品种特性；</w:t>
            </w:r>
          </w:p>
          <w:p>
            <w:pPr>
              <w:rPr>
                <w:rFonts w:hint="eastAsia"/>
                <w:szCs w:val="21"/>
              </w:rPr>
            </w:pPr>
            <w:r>
              <w:rPr>
                <w:rFonts w:hint="eastAsia" w:ascii="宋体" w:hAnsi="宋体"/>
                <w:szCs w:val="21"/>
              </w:rPr>
              <w:t>按照专家意见进行修改。</w:t>
            </w:r>
          </w:p>
        </w:tc>
        <w:tc>
          <w:tcPr>
            <w:tcW w:w="3040" w:type="dxa"/>
            <w:tcBorders>
              <w:top w:val="single" w:color="auto" w:sz="2" w:space="0"/>
              <w:left w:val="single" w:color="auto" w:sz="2" w:space="0"/>
              <w:bottom w:val="single" w:color="auto" w:sz="2" w:space="0"/>
              <w:right w:val="single" w:color="auto" w:sz="2" w:space="0"/>
            </w:tcBorders>
            <w:vAlign w:val="center"/>
          </w:tcPr>
          <w:p>
            <w:pPr>
              <w:spacing w:line="300" w:lineRule="exact"/>
              <w:ind w:left="-107" w:leftChars="-51" w:firstLine="79" w:firstLineChars="38"/>
              <w:jc w:val="center"/>
              <w:rPr>
                <w:rFonts w:hint="eastAsia" w:eastAsiaTheme="minorEastAsia"/>
                <w:szCs w:val="21"/>
              </w:rPr>
            </w:pPr>
            <w:r>
              <w:rPr>
                <w:rFonts w:hint="eastAsia" w:eastAsiaTheme="minorEastAsia"/>
                <w:szCs w:val="21"/>
              </w:rPr>
              <w:t>山西省园艺产业发展中心</w:t>
            </w:r>
          </w:p>
        </w:tc>
        <w:tc>
          <w:tcPr>
            <w:tcW w:w="1701" w:type="dxa"/>
            <w:tcBorders>
              <w:top w:val="single" w:color="auto" w:sz="2" w:space="0"/>
              <w:left w:val="single" w:color="auto" w:sz="2" w:space="0"/>
              <w:bottom w:val="single" w:color="auto" w:sz="2" w:space="0"/>
              <w:right w:val="single" w:color="auto" w:sz="2" w:space="0"/>
            </w:tcBorders>
            <w:vAlign w:val="center"/>
          </w:tcPr>
          <w:p>
            <w:pPr>
              <w:spacing w:line="300" w:lineRule="exact"/>
              <w:jc w:val="center"/>
              <w:rPr>
                <w:rFonts w:eastAsiaTheme="minorEastAsia"/>
                <w:szCs w:val="21"/>
              </w:rPr>
            </w:pPr>
            <w:r>
              <w:rPr>
                <w:rFonts w:eastAsiaTheme="minorEastAsia"/>
                <w:szCs w:val="21"/>
              </w:rPr>
              <w:t>采纳</w:t>
            </w:r>
          </w:p>
        </w:tc>
        <w:tc>
          <w:tcPr>
            <w:tcW w:w="2113" w:type="dxa"/>
            <w:tcBorders>
              <w:top w:val="single" w:color="auto" w:sz="2" w:space="0"/>
              <w:left w:val="single" w:color="auto" w:sz="2" w:space="0"/>
              <w:bottom w:val="single" w:color="auto" w:sz="2" w:space="0"/>
              <w:right w:val="single" w:color="auto" w:sz="2" w:space="0"/>
            </w:tcBorders>
            <w:vAlign w:val="center"/>
          </w:tcPr>
          <w:p>
            <w:pPr>
              <w:spacing w:line="300" w:lineRule="exact"/>
              <w:jc w:val="left"/>
              <w:rPr>
                <w:rFonts w:eastAsiaTheme="minorEastAsia"/>
                <w:szCs w:val="21"/>
              </w:rPr>
            </w:pP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68" w:hRule="atLeast"/>
          <w:jc w:val="center"/>
        </w:trPr>
        <w:tc>
          <w:tcPr>
            <w:tcW w:w="891" w:type="dxa"/>
            <w:tcBorders>
              <w:top w:val="single" w:color="auto" w:sz="2" w:space="0"/>
              <w:left w:val="single" w:color="auto" w:sz="2" w:space="0"/>
              <w:bottom w:val="single" w:color="auto" w:sz="2" w:space="0"/>
              <w:right w:val="single" w:color="auto" w:sz="2" w:space="0"/>
            </w:tcBorders>
            <w:vAlign w:val="center"/>
          </w:tcPr>
          <w:p>
            <w:pPr>
              <w:spacing w:line="300" w:lineRule="exact"/>
              <w:ind w:left="-126" w:leftChars="-60" w:firstLine="79" w:firstLineChars="38"/>
              <w:jc w:val="center"/>
              <w:rPr>
                <w:rFonts w:eastAsiaTheme="minorEastAsia"/>
                <w:szCs w:val="21"/>
              </w:rPr>
            </w:pPr>
            <w:r>
              <w:rPr>
                <w:rFonts w:hint="eastAsia" w:eastAsiaTheme="minorEastAsia"/>
                <w:szCs w:val="21"/>
              </w:rPr>
              <w:t>5</w:t>
            </w:r>
          </w:p>
        </w:tc>
        <w:tc>
          <w:tcPr>
            <w:tcW w:w="1877" w:type="dxa"/>
            <w:tcBorders>
              <w:top w:val="single" w:color="auto" w:sz="2" w:space="0"/>
              <w:left w:val="single" w:color="auto" w:sz="2" w:space="0"/>
              <w:bottom w:val="single" w:color="auto" w:sz="2" w:space="0"/>
              <w:right w:val="single" w:color="auto" w:sz="2" w:space="0"/>
            </w:tcBorders>
            <w:vAlign w:val="center"/>
          </w:tcPr>
          <w:p>
            <w:pPr>
              <w:spacing w:line="300" w:lineRule="exact"/>
              <w:ind w:left="-107" w:leftChars="-51"/>
              <w:jc w:val="center"/>
              <w:rPr>
                <w:rFonts w:eastAsiaTheme="minorEastAsia"/>
                <w:szCs w:val="21"/>
              </w:rPr>
            </w:pPr>
            <w:r>
              <w:rPr>
                <w:rFonts w:hint="eastAsia" w:eastAsiaTheme="minorEastAsia"/>
                <w:szCs w:val="21"/>
              </w:rPr>
              <w:t>6 整地施肥</w:t>
            </w:r>
          </w:p>
        </w:tc>
        <w:tc>
          <w:tcPr>
            <w:tcW w:w="4178" w:type="dxa"/>
            <w:tcBorders>
              <w:top w:val="single" w:color="auto" w:sz="2" w:space="0"/>
              <w:left w:val="single" w:color="auto" w:sz="2" w:space="0"/>
              <w:bottom w:val="single" w:color="auto" w:sz="2" w:space="0"/>
              <w:right w:val="single" w:color="auto" w:sz="2" w:space="0"/>
            </w:tcBorders>
            <w:vAlign w:val="center"/>
          </w:tcPr>
          <w:p>
            <w:pPr>
              <w:spacing w:line="300" w:lineRule="exact"/>
              <w:jc w:val="left"/>
              <w:rPr>
                <w:rFonts w:eastAsiaTheme="minorEastAsia"/>
                <w:szCs w:val="21"/>
              </w:rPr>
            </w:pPr>
            <w:r>
              <w:rPr>
                <w:rFonts w:hint="eastAsia" w:eastAsiaTheme="minorEastAsia"/>
                <w:szCs w:val="21"/>
              </w:rPr>
              <w:t>建议将整地施肥分为</w:t>
            </w:r>
            <w:r>
              <w:rPr>
                <w:rFonts w:hint="eastAsia" w:eastAsiaTheme="minorEastAsia"/>
                <w:szCs w:val="21"/>
                <w:lang w:val="en-US" w:eastAsia="zh-CN"/>
              </w:rPr>
              <w:t>2</w:t>
            </w:r>
            <w:r>
              <w:rPr>
                <w:rFonts w:hint="eastAsia" w:eastAsiaTheme="minorEastAsia"/>
                <w:szCs w:val="21"/>
              </w:rPr>
              <w:t>部分；</w:t>
            </w:r>
          </w:p>
          <w:p>
            <w:pPr>
              <w:spacing w:line="300" w:lineRule="exact"/>
              <w:jc w:val="left"/>
              <w:rPr>
                <w:rFonts w:hint="eastAsia" w:eastAsiaTheme="minorEastAsia"/>
                <w:szCs w:val="21"/>
              </w:rPr>
            </w:pPr>
            <w:r>
              <w:rPr>
                <w:rFonts w:hint="eastAsia" w:eastAsiaTheme="minorEastAsia"/>
                <w:szCs w:val="21"/>
              </w:rPr>
              <w:t>按照专家建议调整。</w:t>
            </w:r>
          </w:p>
        </w:tc>
        <w:tc>
          <w:tcPr>
            <w:tcW w:w="3040" w:type="dxa"/>
            <w:tcBorders>
              <w:top w:val="single" w:color="auto" w:sz="2" w:space="0"/>
              <w:left w:val="single" w:color="auto" w:sz="2" w:space="0"/>
              <w:bottom w:val="single" w:color="auto" w:sz="2" w:space="0"/>
              <w:right w:val="single" w:color="auto" w:sz="2" w:space="0"/>
            </w:tcBorders>
            <w:vAlign w:val="center"/>
          </w:tcPr>
          <w:p>
            <w:pPr>
              <w:spacing w:line="300" w:lineRule="exact"/>
              <w:ind w:left="-107" w:leftChars="-51" w:firstLine="79" w:firstLineChars="38"/>
              <w:jc w:val="center"/>
              <w:rPr>
                <w:rFonts w:hint="eastAsia" w:eastAsiaTheme="minorEastAsia"/>
                <w:szCs w:val="21"/>
              </w:rPr>
            </w:pPr>
            <w:r>
              <w:rPr>
                <w:rFonts w:hint="eastAsia" w:eastAsiaTheme="minorEastAsia"/>
                <w:szCs w:val="21"/>
              </w:rPr>
              <w:t>山西省蔬菜产业技术体系</w:t>
            </w:r>
          </w:p>
        </w:tc>
        <w:tc>
          <w:tcPr>
            <w:tcW w:w="1701" w:type="dxa"/>
            <w:tcBorders>
              <w:top w:val="single" w:color="auto" w:sz="2" w:space="0"/>
              <w:left w:val="single" w:color="auto" w:sz="2" w:space="0"/>
              <w:bottom w:val="single" w:color="auto" w:sz="2" w:space="0"/>
              <w:right w:val="single" w:color="auto" w:sz="2" w:space="0"/>
            </w:tcBorders>
            <w:vAlign w:val="center"/>
          </w:tcPr>
          <w:p>
            <w:pPr>
              <w:spacing w:line="300" w:lineRule="exact"/>
              <w:jc w:val="center"/>
              <w:rPr>
                <w:rFonts w:eastAsiaTheme="minorEastAsia"/>
                <w:szCs w:val="21"/>
              </w:rPr>
            </w:pPr>
            <w:r>
              <w:rPr>
                <w:rFonts w:eastAsiaTheme="minorEastAsia"/>
                <w:szCs w:val="21"/>
              </w:rPr>
              <w:t>采纳</w:t>
            </w:r>
          </w:p>
        </w:tc>
        <w:tc>
          <w:tcPr>
            <w:tcW w:w="2113" w:type="dxa"/>
            <w:tcBorders>
              <w:top w:val="single" w:color="auto" w:sz="2" w:space="0"/>
              <w:left w:val="single" w:color="auto" w:sz="2" w:space="0"/>
              <w:bottom w:val="single" w:color="auto" w:sz="2" w:space="0"/>
              <w:right w:val="single" w:color="auto" w:sz="2" w:space="0"/>
            </w:tcBorders>
            <w:vAlign w:val="center"/>
          </w:tcPr>
          <w:p>
            <w:pPr>
              <w:spacing w:line="300" w:lineRule="exact"/>
              <w:jc w:val="left"/>
              <w:rPr>
                <w:rFonts w:eastAsiaTheme="minorEastAsia"/>
                <w:szCs w:val="21"/>
              </w:rPr>
            </w:pP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90" w:hRule="atLeast"/>
          <w:jc w:val="center"/>
        </w:trPr>
        <w:tc>
          <w:tcPr>
            <w:tcW w:w="891" w:type="dxa"/>
            <w:tcBorders>
              <w:top w:val="single" w:color="auto" w:sz="2" w:space="0"/>
              <w:left w:val="single" w:color="auto" w:sz="2" w:space="0"/>
              <w:bottom w:val="single" w:color="auto" w:sz="2" w:space="0"/>
              <w:right w:val="single" w:color="auto" w:sz="2" w:space="0"/>
            </w:tcBorders>
            <w:vAlign w:val="center"/>
          </w:tcPr>
          <w:p>
            <w:pPr>
              <w:spacing w:line="300" w:lineRule="exact"/>
              <w:ind w:left="-126" w:leftChars="-60" w:firstLine="79" w:firstLineChars="38"/>
              <w:jc w:val="center"/>
              <w:rPr>
                <w:rFonts w:hint="eastAsia" w:eastAsiaTheme="minorEastAsia"/>
                <w:szCs w:val="21"/>
              </w:rPr>
            </w:pPr>
            <w:r>
              <w:rPr>
                <w:rFonts w:hint="eastAsia" w:eastAsiaTheme="minorEastAsia"/>
                <w:szCs w:val="21"/>
              </w:rPr>
              <w:t>6</w:t>
            </w:r>
          </w:p>
        </w:tc>
        <w:tc>
          <w:tcPr>
            <w:tcW w:w="1877" w:type="dxa"/>
            <w:tcBorders>
              <w:top w:val="single" w:color="auto" w:sz="2" w:space="0"/>
              <w:left w:val="single" w:color="auto" w:sz="2" w:space="0"/>
              <w:bottom w:val="single" w:color="auto" w:sz="2" w:space="0"/>
              <w:right w:val="single" w:color="auto" w:sz="2" w:space="0"/>
            </w:tcBorders>
            <w:vAlign w:val="center"/>
          </w:tcPr>
          <w:p>
            <w:pPr>
              <w:pStyle w:val="2"/>
              <w:numPr>
                <w:ilvl w:val="0"/>
                <w:numId w:val="0"/>
              </w:numPr>
              <w:spacing w:before="319" w:after="319"/>
              <w:jc w:val="center"/>
              <w:rPr>
                <w:rFonts w:ascii="Times New Roman" w:eastAsiaTheme="minorEastAsia"/>
                <w:b w:val="0"/>
                <w:bCs w:val="0"/>
                <w:kern w:val="2"/>
                <w:sz w:val="21"/>
                <w:szCs w:val="21"/>
              </w:rPr>
            </w:pPr>
            <w:r>
              <w:rPr>
                <w:rFonts w:hint="eastAsia" w:ascii="Times New Roman" w:eastAsiaTheme="minorEastAsia"/>
                <w:b w:val="0"/>
                <w:bCs w:val="0"/>
                <w:kern w:val="2"/>
                <w:sz w:val="21"/>
                <w:szCs w:val="21"/>
                <w:lang w:eastAsia="zh-CN"/>
              </w:rPr>
              <w:t>9 二氧化碳施肥</w:t>
            </w:r>
          </w:p>
        </w:tc>
        <w:tc>
          <w:tcPr>
            <w:tcW w:w="4178" w:type="dxa"/>
            <w:tcBorders>
              <w:top w:val="single" w:color="auto" w:sz="2" w:space="0"/>
              <w:left w:val="single" w:color="auto" w:sz="2" w:space="0"/>
              <w:bottom w:val="single" w:color="auto" w:sz="2" w:space="0"/>
              <w:right w:val="single" w:color="auto" w:sz="2" w:space="0"/>
            </w:tcBorders>
            <w:vAlign w:val="center"/>
          </w:tcPr>
          <w:p>
            <w:pPr>
              <w:spacing w:line="300" w:lineRule="exact"/>
              <w:jc w:val="left"/>
              <w:rPr>
                <w:rFonts w:eastAsiaTheme="minorEastAsia"/>
                <w:szCs w:val="21"/>
              </w:rPr>
            </w:pPr>
            <w:r>
              <w:rPr>
                <w:rFonts w:eastAsiaTheme="minorEastAsia"/>
                <w:szCs w:val="21"/>
              </w:rPr>
              <w:t>建议</w:t>
            </w:r>
            <w:r>
              <w:rPr>
                <w:rFonts w:hint="eastAsia" w:eastAsiaTheme="minorEastAsia"/>
                <w:szCs w:val="21"/>
              </w:rPr>
              <w:t>调整二氧化碳施肥顺序，并增加具体</w:t>
            </w:r>
            <w:r>
              <w:rPr>
                <w:rFonts w:eastAsiaTheme="minorEastAsia"/>
                <w:szCs w:val="21"/>
              </w:rPr>
              <w:t>措施；</w:t>
            </w:r>
          </w:p>
          <w:p>
            <w:pPr>
              <w:spacing w:line="300" w:lineRule="exact"/>
              <w:jc w:val="left"/>
              <w:rPr>
                <w:rFonts w:eastAsiaTheme="minorEastAsia"/>
                <w:szCs w:val="21"/>
              </w:rPr>
            </w:pPr>
            <w:r>
              <w:rPr>
                <w:rFonts w:eastAsiaTheme="minorEastAsia"/>
                <w:szCs w:val="21"/>
              </w:rPr>
              <w:t>按照专家建议进行</w:t>
            </w:r>
            <w:r>
              <w:rPr>
                <w:rFonts w:hint="eastAsia" w:eastAsiaTheme="minorEastAsia"/>
                <w:szCs w:val="21"/>
              </w:rPr>
              <w:t>调整</w:t>
            </w:r>
            <w:r>
              <w:rPr>
                <w:rFonts w:eastAsiaTheme="minorEastAsia"/>
                <w:szCs w:val="21"/>
              </w:rPr>
              <w:t>。</w:t>
            </w:r>
          </w:p>
        </w:tc>
        <w:tc>
          <w:tcPr>
            <w:tcW w:w="3040" w:type="dxa"/>
            <w:tcBorders>
              <w:top w:val="single" w:color="auto" w:sz="2" w:space="0"/>
              <w:left w:val="single" w:color="auto" w:sz="2" w:space="0"/>
              <w:bottom w:val="single" w:color="auto" w:sz="2" w:space="0"/>
              <w:right w:val="single" w:color="auto" w:sz="2" w:space="0"/>
            </w:tcBorders>
            <w:vAlign w:val="center"/>
          </w:tcPr>
          <w:p>
            <w:pPr>
              <w:spacing w:line="300" w:lineRule="exact"/>
              <w:ind w:left="-107" w:leftChars="-51" w:firstLine="79" w:firstLineChars="38"/>
              <w:jc w:val="center"/>
              <w:rPr>
                <w:rFonts w:eastAsiaTheme="minorEastAsia"/>
                <w:szCs w:val="21"/>
              </w:rPr>
            </w:pPr>
            <w:r>
              <w:rPr>
                <w:rFonts w:hint="eastAsia" w:eastAsiaTheme="minorEastAsia"/>
                <w:szCs w:val="21"/>
              </w:rPr>
              <w:t>山西省蔬菜产业技术体系</w:t>
            </w:r>
          </w:p>
        </w:tc>
        <w:tc>
          <w:tcPr>
            <w:tcW w:w="1701" w:type="dxa"/>
            <w:tcBorders>
              <w:top w:val="single" w:color="auto" w:sz="2" w:space="0"/>
              <w:left w:val="single" w:color="auto" w:sz="2" w:space="0"/>
              <w:bottom w:val="single" w:color="auto" w:sz="2" w:space="0"/>
              <w:right w:val="single" w:color="auto" w:sz="2" w:space="0"/>
            </w:tcBorders>
            <w:vAlign w:val="center"/>
          </w:tcPr>
          <w:p>
            <w:pPr>
              <w:spacing w:line="300" w:lineRule="exact"/>
              <w:ind w:left="-107" w:leftChars="-51" w:firstLine="79" w:firstLineChars="38"/>
              <w:jc w:val="center"/>
              <w:rPr>
                <w:rFonts w:eastAsiaTheme="minorEastAsia"/>
                <w:szCs w:val="21"/>
              </w:rPr>
            </w:pPr>
            <w:r>
              <w:rPr>
                <w:rFonts w:eastAsiaTheme="minorEastAsia"/>
                <w:szCs w:val="21"/>
              </w:rPr>
              <w:t>采纳</w:t>
            </w:r>
          </w:p>
        </w:tc>
        <w:tc>
          <w:tcPr>
            <w:tcW w:w="2113" w:type="dxa"/>
            <w:tcBorders>
              <w:top w:val="single" w:color="auto" w:sz="2" w:space="0"/>
              <w:left w:val="single" w:color="auto" w:sz="2" w:space="0"/>
              <w:bottom w:val="single" w:color="auto" w:sz="2" w:space="0"/>
              <w:right w:val="single" w:color="auto" w:sz="2" w:space="0"/>
            </w:tcBorders>
            <w:vAlign w:val="center"/>
          </w:tcPr>
          <w:p>
            <w:pPr>
              <w:spacing w:line="300" w:lineRule="exact"/>
              <w:jc w:val="left"/>
              <w:rPr>
                <w:rFonts w:eastAsiaTheme="minorEastAsia"/>
                <w:szCs w:val="21"/>
              </w:rPr>
            </w:pP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55" w:hRule="atLeast"/>
          <w:jc w:val="center"/>
        </w:trPr>
        <w:tc>
          <w:tcPr>
            <w:tcW w:w="891" w:type="dxa"/>
            <w:tcBorders>
              <w:top w:val="single" w:color="auto" w:sz="2" w:space="0"/>
              <w:left w:val="single" w:color="auto" w:sz="2" w:space="0"/>
              <w:bottom w:val="single" w:color="auto" w:sz="2" w:space="0"/>
              <w:right w:val="single" w:color="auto" w:sz="2" w:space="0"/>
            </w:tcBorders>
            <w:vAlign w:val="center"/>
          </w:tcPr>
          <w:p>
            <w:pPr>
              <w:spacing w:line="300" w:lineRule="exact"/>
              <w:ind w:left="-126" w:leftChars="-60" w:firstLine="79" w:firstLineChars="38"/>
              <w:jc w:val="center"/>
              <w:rPr>
                <w:rFonts w:hint="eastAsia" w:eastAsiaTheme="minorEastAsia"/>
                <w:szCs w:val="21"/>
              </w:rPr>
            </w:pPr>
            <w:r>
              <w:rPr>
                <w:rFonts w:hint="eastAsia" w:eastAsiaTheme="minorEastAsia"/>
                <w:szCs w:val="21"/>
              </w:rPr>
              <w:t>7</w:t>
            </w:r>
          </w:p>
        </w:tc>
        <w:tc>
          <w:tcPr>
            <w:tcW w:w="1877" w:type="dxa"/>
            <w:tcBorders>
              <w:top w:val="single" w:color="auto" w:sz="2" w:space="0"/>
              <w:left w:val="single" w:color="auto" w:sz="2" w:space="0"/>
              <w:bottom w:val="single" w:color="auto" w:sz="2" w:space="0"/>
              <w:right w:val="single" w:color="auto" w:sz="2" w:space="0"/>
            </w:tcBorders>
            <w:vAlign w:val="center"/>
          </w:tcPr>
          <w:p>
            <w:pPr>
              <w:pStyle w:val="2"/>
              <w:numPr>
                <w:ilvl w:val="0"/>
                <w:numId w:val="0"/>
              </w:numPr>
              <w:spacing w:before="319" w:after="319"/>
              <w:jc w:val="center"/>
              <w:rPr>
                <w:rFonts w:ascii="Times New Roman" w:eastAsiaTheme="minorEastAsia"/>
                <w:b w:val="0"/>
                <w:bCs w:val="0"/>
                <w:kern w:val="2"/>
                <w:sz w:val="21"/>
                <w:szCs w:val="21"/>
                <w:lang w:eastAsia="zh-CN"/>
              </w:rPr>
            </w:pPr>
            <w:r>
              <w:rPr>
                <w:rFonts w:ascii="Times New Roman" w:eastAsiaTheme="minorEastAsia"/>
                <w:b w:val="0"/>
                <w:bCs w:val="0"/>
                <w:kern w:val="2"/>
                <w:sz w:val="21"/>
                <w:szCs w:val="21"/>
                <w:lang w:eastAsia="zh-CN"/>
              </w:rPr>
              <w:t>10 病虫害防治</w:t>
            </w:r>
          </w:p>
        </w:tc>
        <w:tc>
          <w:tcPr>
            <w:tcW w:w="4178" w:type="dxa"/>
            <w:tcBorders>
              <w:top w:val="single" w:color="auto" w:sz="2" w:space="0"/>
              <w:left w:val="single" w:color="auto" w:sz="2" w:space="0"/>
              <w:bottom w:val="single" w:color="auto" w:sz="2" w:space="0"/>
              <w:right w:val="single" w:color="auto" w:sz="2" w:space="0"/>
            </w:tcBorders>
            <w:vAlign w:val="center"/>
          </w:tcPr>
          <w:p>
            <w:pPr>
              <w:spacing w:line="300" w:lineRule="exact"/>
              <w:jc w:val="left"/>
              <w:rPr>
                <w:rFonts w:eastAsiaTheme="minorEastAsia"/>
                <w:szCs w:val="21"/>
              </w:rPr>
            </w:pPr>
            <w:r>
              <w:rPr>
                <w:rFonts w:hint="eastAsia" w:eastAsiaTheme="minorEastAsia"/>
                <w:szCs w:val="21"/>
                <w:lang w:val="en-US" w:eastAsia="zh-CN"/>
              </w:rPr>
              <w:t>病虫害防治所引标准已废止，建议更新</w:t>
            </w:r>
            <w:r>
              <w:rPr>
                <w:rFonts w:hint="eastAsia" w:eastAsiaTheme="minorEastAsia"/>
                <w:szCs w:val="21"/>
              </w:rPr>
              <w:t>；</w:t>
            </w:r>
          </w:p>
          <w:p>
            <w:pPr>
              <w:spacing w:line="300" w:lineRule="exact"/>
              <w:jc w:val="left"/>
              <w:rPr>
                <w:rFonts w:eastAsiaTheme="minorEastAsia"/>
                <w:szCs w:val="21"/>
              </w:rPr>
            </w:pPr>
            <w:r>
              <w:rPr>
                <w:rFonts w:eastAsiaTheme="minorEastAsia"/>
                <w:szCs w:val="21"/>
              </w:rPr>
              <w:t>按照专家建议进行</w:t>
            </w:r>
            <w:r>
              <w:rPr>
                <w:rFonts w:hint="eastAsia" w:eastAsiaTheme="minorEastAsia"/>
                <w:szCs w:val="21"/>
                <w:lang w:val="en-US" w:eastAsia="zh-CN"/>
              </w:rPr>
              <w:t>更新</w:t>
            </w:r>
            <w:r>
              <w:rPr>
                <w:rFonts w:eastAsiaTheme="minorEastAsia"/>
                <w:szCs w:val="21"/>
              </w:rPr>
              <w:t>。</w:t>
            </w:r>
          </w:p>
        </w:tc>
        <w:tc>
          <w:tcPr>
            <w:tcW w:w="3040" w:type="dxa"/>
            <w:tcBorders>
              <w:top w:val="single" w:color="auto" w:sz="2" w:space="0"/>
              <w:left w:val="single" w:color="auto" w:sz="2" w:space="0"/>
              <w:bottom w:val="single" w:color="auto" w:sz="2" w:space="0"/>
              <w:right w:val="single" w:color="auto" w:sz="2" w:space="0"/>
            </w:tcBorders>
            <w:vAlign w:val="center"/>
          </w:tcPr>
          <w:p>
            <w:pPr>
              <w:spacing w:line="300" w:lineRule="exact"/>
              <w:ind w:left="-107" w:leftChars="-51" w:firstLine="79" w:firstLineChars="38"/>
              <w:jc w:val="center"/>
              <w:rPr>
                <w:rFonts w:eastAsiaTheme="minorEastAsia"/>
                <w:szCs w:val="21"/>
              </w:rPr>
            </w:pPr>
            <w:r>
              <w:rPr>
                <w:rFonts w:hint="eastAsia" w:eastAsiaTheme="minorEastAsia"/>
                <w:szCs w:val="21"/>
              </w:rPr>
              <w:t>太谷县卓越农人农业有限公司</w:t>
            </w:r>
          </w:p>
        </w:tc>
        <w:tc>
          <w:tcPr>
            <w:tcW w:w="1701" w:type="dxa"/>
            <w:tcBorders>
              <w:top w:val="single" w:color="auto" w:sz="2" w:space="0"/>
              <w:left w:val="single" w:color="auto" w:sz="2" w:space="0"/>
              <w:bottom w:val="single" w:color="auto" w:sz="2" w:space="0"/>
              <w:right w:val="single" w:color="auto" w:sz="2" w:space="0"/>
            </w:tcBorders>
            <w:vAlign w:val="center"/>
          </w:tcPr>
          <w:p>
            <w:pPr>
              <w:spacing w:line="300" w:lineRule="exact"/>
              <w:ind w:left="-107" w:leftChars="-51" w:firstLine="79" w:firstLineChars="38"/>
              <w:jc w:val="center"/>
              <w:rPr>
                <w:rFonts w:eastAsiaTheme="minorEastAsia"/>
                <w:szCs w:val="21"/>
              </w:rPr>
            </w:pPr>
            <w:r>
              <w:rPr>
                <w:rFonts w:eastAsiaTheme="minorEastAsia"/>
                <w:szCs w:val="21"/>
              </w:rPr>
              <w:t>采纳</w:t>
            </w:r>
          </w:p>
        </w:tc>
        <w:tc>
          <w:tcPr>
            <w:tcW w:w="2113" w:type="dxa"/>
            <w:tcBorders>
              <w:top w:val="single" w:color="auto" w:sz="2" w:space="0"/>
              <w:left w:val="single" w:color="auto" w:sz="2" w:space="0"/>
              <w:bottom w:val="single" w:color="auto" w:sz="2" w:space="0"/>
              <w:right w:val="single" w:color="auto" w:sz="2" w:space="0"/>
            </w:tcBorders>
            <w:vAlign w:val="center"/>
          </w:tcPr>
          <w:p>
            <w:pPr>
              <w:spacing w:line="300" w:lineRule="exact"/>
              <w:jc w:val="left"/>
              <w:rPr>
                <w:rFonts w:eastAsiaTheme="minorEastAsia"/>
                <w:szCs w:val="21"/>
              </w:rPr>
            </w:pP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33" w:hRule="atLeast"/>
          <w:jc w:val="center"/>
        </w:trPr>
        <w:tc>
          <w:tcPr>
            <w:tcW w:w="891" w:type="dxa"/>
            <w:tcBorders>
              <w:top w:val="single" w:color="auto" w:sz="2" w:space="0"/>
              <w:left w:val="single" w:color="auto" w:sz="2" w:space="0"/>
              <w:bottom w:val="single" w:color="auto" w:sz="2" w:space="0"/>
              <w:right w:val="single" w:color="auto" w:sz="2" w:space="0"/>
            </w:tcBorders>
            <w:vAlign w:val="center"/>
          </w:tcPr>
          <w:p>
            <w:pPr>
              <w:spacing w:line="300" w:lineRule="exact"/>
              <w:ind w:left="-126" w:leftChars="-60" w:firstLine="79" w:firstLineChars="38"/>
              <w:jc w:val="center"/>
              <w:rPr>
                <w:rFonts w:eastAsiaTheme="minorEastAsia"/>
                <w:szCs w:val="21"/>
              </w:rPr>
            </w:pPr>
            <w:r>
              <w:rPr>
                <w:rFonts w:hint="eastAsia" w:eastAsiaTheme="minorEastAsia"/>
                <w:szCs w:val="21"/>
              </w:rPr>
              <w:t>8</w:t>
            </w:r>
          </w:p>
        </w:tc>
        <w:tc>
          <w:tcPr>
            <w:tcW w:w="1877" w:type="dxa"/>
            <w:tcBorders>
              <w:top w:val="single" w:color="auto" w:sz="2" w:space="0"/>
              <w:left w:val="single" w:color="auto" w:sz="2" w:space="0"/>
              <w:bottom w:val="single" w:color="auto" w:sz="2" w:space="0"/>
              <w:right w:val="single" w:color="auto" w:sz="2" w:space="0"/>
            </w:tcBorders>
            <w:vAlign w:val="center"/>
          </w:tcPr>
          <w:p>
            <w:pPr>
              <w:pStyle w:val="2"/>
              <w:numPr>
                <w:ilvl w:val="0"/>
                <w:numId w:val="0"/>
              </w:numPr>
              <w:spacing w:before="319" w:after="319"/>
              <w:jc w:val="center"/>
              <w:rPr>
                <w:rFonts w:ascii="Times New Roman" w:eastAsiaTheme="minorEastAsia"/>
                <w:b w:val="0"/>
                <w:bCs w:val="0"/>
                <w:kern w:val="2"/>
                <w:sz w:val="21"/>
                <w:szCs w:val="21"/>
                <w:lang w:eastAsia="zh-CN"/>
              </w:rPr>
            </w:pPr>
            <w:r>
              <w:rPr>
                <w:rFonts w:hint="eastAsia" w:ascii="Times New Roman" w:eastAsiaTheme="minorEastAsia"/>
                <w:b w:val="0"/>
                <w:bCs w:val="0"/>
                <w:kern w:val="2"/>
                <w:sz w:val="21"/>
                <w:szCs w:val="21"/>
                <w:lang w:eastAsia="zh-CN"/>
              </w:rPr>
              <w:t>12 生产档案</w:t>
            </w:r>
          </w:p>
        </w:tc>
        <w:tc>
          <w:tcPr>
            <w:tcW w:w="4178" w:type="dxa"/>
            <w:tcBorders>
              <w:top w:val="single" w:color="auto" w:sz="2" w:space="0"/>
              <w:left w:val="single" w:color="auto" w:sz="2" w:space="0"/>
              <w:bottom w:val="single" w:color="auto" w:sz="2" w:space="0"/>
              <w:right w:val="single" w:color="auto" w:sz="2" w:space="0"/>
            </w:tcBorders>
            <w:vAlign w:val="center"/>
          </w:tcPr>
          <w:p>
            <w:pPr>
              <w:spacing w:line="300" w:lineRule="exact"/>
              <w:jc w:val="left"/>
              <w:rPr>
                <w:rFonts w:eastAsiaTheme="minorEastAsia"/>
                <w:szCs w:val="21"/>
              </w:rPr>
            </w:pPr>
            <w:r>
              <w:rPr>
                <w:rFonts w:eastAsiaTheme="minorEastAsia"/>
                <w:szCs w:val="21"/>
              </w:rPr>
              <w:t>建议根据修订内容更新生产档案记录内容；</w:t>
            </w:r>
          </w:p>
          <w:p>
            <w:pPr>
              <w:spacing w:line="300" w:lineRule="exact"/>
              <w:jc w:val="left"/>
              <w:rPr>
                <w:rFonts w:eastAsiaTheme="minorEastAsia"/>
                <w:szCs w:val="21"/>
              </w:rPr>
            </w:pPr>
            <w:r>
              <w:rPr>
                <w:rFonts w:hint="eastAsia" w:eastAsiaTheme="minorEastAsia"/>
                <w:szCs w:val="21"/>
              </w:rPr>
              <w:t>根据专家意见进行更新。</w:t>
            </w:r>
          </w:p>
        </w:tc>
        <w:tc>
          <w:tcPr>
            <w:tcW w:w="3040" w:type="dxa"/>
            <w:tcBorders>
              <w:top w:val="single" w:color="auto" w:sz="2" w:space="0"/>
              <w:left w:val="single" w:color="auto" w:sz="2" w:space="0"/>
              <w:bottom w:val="single" w:color="auto" w:sz="2" w:space="0"/>
              <w:right w:val="single" w:color="auto" w:sz="2" w:space="0"/>
            </w:tcBorders>
            <w:vAlign w:val="center"/>
          </w:tcPr>
          <w:p>
            <w:pPr>
              <w:spacing w:line="300" w:lineRule="exact"/>
              <w:ind w:left="-107" w:leftChars="-51" w:firstLine="79" w:firstLineChars="38"/>
              <w:jc w:val="center"/>
              <w:rPr>
                <w:rFonts w:eastAsiaTheme="minorEastAsia"/>
                <w:szCs w:val="21"/>
              </w:rPr>
            </w:pPr>
            <w:r>
              <w:rPr>
                <w:rFonts w:hint="eastAsia" w:eastAsiaTheme="minorEastAsia"/>
                <w:szCs w:val="21"/>
              </w:rPr>
              <w:t>山西省晋城市泽州县蔬菜</w:t>
            </w:r>
          </w:p>
          <w:p>
            <w:pPr>
              <w:spacing w:line="300" w:lineRule="exact"/>
              <w:ind w:left="-107" w:leftChars="-51" w:firstLine="79" w:firstLineChars="38"/>
              <w:jc w:val="center"/>
              <w:rPr>
                <w:rFonts w:eastAsiaTheme="minorEastAsia"/>
                <w:szCs w:val="21"/>
              </w:rPr>
            </w:pPr>
            <w:r>
              <w:rPr>
                <w:rFonts w:hint="eastAsia" w:eastAsiaTheme="minorEastAsia"/>
                <w:szCs w:val="21"/>
              </w:rPr>
              <w:t>事业服务中心</w:t>
            </w:r>
          </w:p>
        </w:tc>
        <w:tc>
          <w:tcPr>
            <w:tcW w:w="1701" w:type="dxa"/>
            <w:tcBorders>
              <w:top w:val="single" w:color="auto" w:sz="2" w:space="0"/>
              <w:left w:val="single" w:color="auto" w:sz="2" w:space="0"/>
              <w:bottom w:val="single" w:color="auto" w:sz="2" w:space="0"/>
              <w:right w:val="single" w:color="auto" w:sz="2" w:space="0"/>
            </w:tcBorders>
            <w:vAlign w:val="center"/>
          </w:tcPr>
          <w:p>
            <w:pPr>
              <w:spacing w:line="300" w:lineRule="exact"/>
              <w:ind w:left="-107" w:leftChars="-51" w:firstLine="79" w:firstLineChars="38"/>
              <w:jc w:val="center"/>
              <w:rPr>
                <w:rFonts w:eastAsiaTheme="minorEastAsia"/>
                <w:szCs w:val="21"/>
              </w:rPr>
            </w:pPr>
            <w:r>
              <w:rPr>
                <w:rFonts w:eastAsiaTheme="minorEastAsia"/>
                <w:szCs w:val="21"/>
              </w:rPr>
              <w:t>采纳</w:t>
            </w:r>
          </w:p>
        </w:tc>
        <w:tc>
          <w:tcPr>
            <w:tcW w:w="2113" w:type="dxa"/>
            <w:tcBorders>
              <w:top w:val="single" w:color="auto" w:sz="2" w:space="0"/>
              <w:left w:val="single" w:color="auto" w:sz="2" w:space="0"/>
              <w:bottom w:val="single" w:color="auto" w:sz="2" w:space="0"/>
              <w:right w:val="single" w:color="auto" w:sz="2" w:space="0"/>
            </w:tcBorders>
            <w:vAlign w:val="center"/>
          </w:tcPr>
          <w:p>
            <w:pPr>
              <w:spacing w:line="300" w:lineRule="exact"/>
              <w:jc w:val="left"/>
              <w:rPr>
                <w:rFonts w:eastAsiaTheme="minorEastAsia"/>
                <w:szCs w:val="21"/>
              </w:rPr>
            </w:pPr>
          </w:p>
        </w:tc>
      </w:tr>
    </w:tbl>
    <w:p>
      <w:pPr>
        <w:jc w:val="left"/>
      </w:pPr>
      <w:r>
        <w:rPr>
          <w:color w:val="000000"/>
          <w:sz w:val="18"/>
          <w:szCs w:val="18"/>
        </w:rPr>
        <w:t>说明：发送征求意见稿单位数</w:t>
      </w:r>
      <w:r>
        <w:rPr>
          <w:color w:val="000000"/>
          <w:sz w:val="18"/>
          <w:szCs w:val="18"/>
          <w:u w:val="single"/>
        </w:rPr>
        <w:t xml:space="preserve">  </w:t>
      </w:r>
      <w:r>
        <w:rPr>
          <w:rFonts w:hint="eastAsia"/>
          <w:color w:val="000000"/>
          <w:sz w:val="18"/>
          <w:szCs w:val="18"/>
          <w:u w:val="single"/>
        </w:rPr>
        <w:t>6</w:t>
      </w:r>
      <w:r>
        <w:rPr>
          <w:color w:val="000000"/>
          <w:sz w:val="18"/>
          <w:szCs w:val="18"/>
          <w:u w:val="single"/>
        </w:rPr>
        <w:t xml:space="preserve">  </w:t>
      </w:r>
      <w:r>
        <w:rPr>
          <w:color w:val="000000"/>
          <w:sz w:val="18"/>
          <w:szCs w:val="18"/>
        </w:rPr>
        <w:t>个；回到征求意见稿回函的单位数</w:t>
      </w:r>
      <w:r>
        <w:rPr>
          <w:color w:val="000000"/>
          <w:sz w:val="18"/>
          <w:szCs w:val="18"/>
          <w:u w:val="single"/>
        </w:rPr>
        <w:t xml:space="preserve">  </w:t>
      </w:r>
      <w:r>
        <w:rPr>
          <w:rFonts w:hint="eastAsia"/>
          <w:color w:val="000000"/>
          <w:sz w:val="18"/>
          <w:szCs w:val="18"/>
          <w:u w:val="single"/>
        </w:rPr>
        <w:t>6</w:t>
      </w:r>
      <w:r>
        <w:rPr>
          <w:color w:val="000000"/>
          <w:sz w:val="18"/>
          <w:szCs w:val="18"/>
          <w:u w:val="single"/>
        </w:rPr>
        <w:t xml:space="preserve">  </w:t>
      </w:r>
      <w:r>
        <w:rPr>
          <w:color w:val="000000"/>
          <w:sz w:val="18"/>
          <w:szCs w:val="18"/>
        </w:rPr>
        <w:t>个；收到征求意见稿并提出意见的单位数</w:t>
      </w:r>
      <w:r>
        <w:rPr>
          <w:color w:val="000000"/>
          <w:sz w:val="18"/>
          <w:szCs w:val="18"/>
          <w:u w:val="single"/>
        </w:rPr>
        <w:t xml:space="preserve">  </w:t>
      </w:r>
      <w:r>
        <w:rPr>
          <w:rFonts w:hint="eastAsia"/>
          <w:color w:val="000000"/>
          <w:sz w:val="18"/>
          <w:szCs w:val="18"/>
          <w:u w:val="single"/>
        </w:rPr>
        <w:t>6</w:t>
      </w:r>
      <w:r>
        <w:rPr>
          <w:color w:val="000000"/>
          <w:sz w:val="18"/>
          <w:szCs w:val="18"/>
          <w:u w:val="single"/>
        </w:rPr>
        <w:t xml:space="preserve">  </w:t>
      </w:r>
      <w:r>
        <w:rPr>
          <w:color w:val="000000"/>
          <w:sz w:val="18"/>
          <w:szCs w:val="18"/>
        </w:rPr>
        <w:t>个；没有回函的单位数</w:t>
      </w:r>
      <w:r>
        <w:rPr>
          <w:color w:val="000000"/>
          <w:sz w:val="18"/>
          <w:szCs w:val="18"/>
          <w:u w:val="single"/>
        </w:rPr>
        <w:t xml:space="preserve">  0  </w:t>
      </w:r>
      <w:r>
        <w:rPr>
          <w:color w:val="000000"/>
          <w:sz w:val="18"/>
          <w:szCs w:val="18"/>
        </w:rPr>
        <w:t>个；共收到</w:t>
      </w:r>
      <w:r>
        <w:rPr>
          <w:color w:val="000000"/>
          <w:sz w:val="18"/>
          <w:szCs w:val="18"/>
          <w:u w:val="single"/>
        </w:rPr>
        <w:t xml:space="preserve">  </w:t>
      </w:r>
      <w:r>
        <w:rPr>
          <w:rFonts w:hint="eastAsia"/>
          <w:color w:val="000000"/>
          <w:sz w:val="18"/>
          <w:szCs w:val="18"/>
          <w:u w:val="single"/>
        </w:rPr>
        <w:t>8</w:t>
      </w:r>
      <w:r>
        <w:rPr>
          <w:color w:val="000000"/>
          <w:sz w:val="18"/>
          <w:szCs w:val="18"/>
          <w:u w:val="single"/>
        </w:rPr>
        <w:t xml:space="preserve">  </w:t>
      </w:r>
      <w:r>
        <w:rPr>
          <w:color w:val="000000"/>
          <w:sz w:val="18"/>
          <w:szCs w:val="18"/>
        </w:rPr>
        <w:t>条意见，采纳</w:t>
      </w:r>
      <w:r>
        <w:rPr>
          <w:color w:val="000000"/>
          <w:sz w:val="18"/>
          <w:szCs w:val="18"/>
          <w:u w:val="single"/>
        </w:rPr>
        <w:t xml:space="preserve">  </w:t>
      </w:r>
      <w:r>
        <w:rPr>
          <w:rFonts w:hint="eastAsia"/>
          <w:color w:val="000000"/>
          <w:sz w:val="18"/>
          <w:szCs w:val="18"/>
          <w:u w:val="single"/>
        </w:rPr>
        <w:t>8</w:t>
      </w:r>
      <w:r>
        <w:rPr>
          <w:color w:val="000000"/>
          <w:sz w:val="18"/>
          <w:szCs w:val="18"/>
          <w:u w:val="single"/>
        </w:rPr>
        <w:t xml:space="preserve">  </w:t>
      </w:r>
      <w:r>
        <w:rPr>
          <w:color w:val="000000"/>
          <w:sz w:val="18"/>
          <w:szCs w:val="18"/>
        </w:rPr>
        <w:t>条意见，部分采纳</w:t>
      </w:r>
      <w:r>
        <w:rPr>
          <w:color w:val="000000"/>
          <w:sz w:val="18"/>
          <w:szCs w:val="18"/>
          <w:u w:val="single"/>
        </w:rPr>
        <w:t xml:space="preserve">  0  </w:t>
      </w:r>
      <w:r>
        <w:rPr>
          <w:color w:val="000000"/>
          <w:sz w:val="18"/>
          <w:szCs w:val="18"/>
        </w:rPr>
        <w:t>条意见，未采纳</w:t>
      </w:r>
      <w:r>
        <w:rPr>
          <w:color w:val="000000"/>
          <w:sz w:val="18"/>
          <w:szCs w:val="18"/>
          <w:u w:val="single"/>
        </w:rPr>
        <w:t xml:space="preserve">  0  </w:t>
      </w:r>
      <w:r>
        <w:rPr>
          <w:color w:val="000000"/>
          <w:sz w:val="18"/>
          <w:szCs w:val="18"/>
        </w:rPr>
        <w:t>条意见。</w:t>
      </w:r>
    </w:p>
    <w:p>
      <w:pPr>
        <w:jc w:val="left"/>
        <w:rPr>
          <w:rFonts w:hint="eastAsia"/>
        </w:rPr>
      </w:pPr>
    </w:p>
    <w:p>
      <w:pPr>
        <w:jc w:val="center"/>
        <w:rPr>
          <w:rFonts w:ascii="仿宋_GB2312" w:hAnsi="宋体" w:eastAsia="仿宋_GB2312"/>
          <w:color w:val="0000FF"/>
          <w:sz w:val="24"/>
        </w:rPr>
      </w:pPr>
    </w:p>
    <w:sectPr>
      <w:footerReference r:id="rId7" w:type="first"/>
      <w:footerReference r:id="rId6" w:type="default"/>
      <w:pgSz w:w="16838" w:h="11906" w:orient="landscape"/>
      <w:pgMar w:top="1803" w:right="1440" w:bottom="1803" w:left="1440" w:header="851" w:footer="992" w:gutter="0"/>
      <w:pgBorders>
        <w:top w:val="none" w:sz="0" w:space="0"/>
        <w:left w:val="none" w:sz="0" w:space="0"/>
        <w:bottom w:val="none" w:sz="0" w:space="0"/>
        <w:right w:val="none" w:sz="0" w:space="0"/>
      </w:pgBorders>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Mangal">
    <w:altName w:val="DejaVu Math TeX Gyre"/>
    <w:panose1 w:val="00000400000000000000"/>
    <w:charset w:val="00"/>
    <w:family w:val="roman"/>
    <w:pitch w:val="default"/>
    <w:sig w:usb0="00000000" w:usb1="00000000" w:usb2="00000000" w:usb3="00000000" w:csb0="00000001" w:csb1="00000000"/>
  </w:font>
  <w:font w:name="仿宋">
    <w:altName w:val="方正仿宋_GBK"/>
    <w:panose1 w:val="02010609060101010101"/>
    <w:charset w:val="86"/>
    <w:family w:val="modern"/>
    <w:pitch w:val="default"/>
    <w:sig w:usb0="00000000" w:usb1="00000000"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华文仿宋">
    <w:altName w:val="汉仪仿宋简"/>
    <w:panose1 w:val="02010600040101010101"/>
    <w:charset w:val="86"/>
    <w:family w:val="auto"/>
    <w:pitch w:val="default"/>
    <w:sig w:usb0="00000000" w:usb1="00000000" w:usb2="00000000" w:usb3="00000000" w:csb0="0004009F" w:csb1="DFD7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Arial">
    <w:altName w:val="DejaVu San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fldChar w:fldCharType="begin"/>
    </w:r>
    <w:r>
      <w:instrText xml:space="preserve">PAGE   \* MERGEFORMAT</w:instrText>
    </w:r>
    <w:r>
      <w:fldChar w:fldCharType="separate"/>
    </w:r>
    <w:r>
      <w:rPr>
        <w:lang w:val="zh-CN"/>
      </w:rPr>
      <w:t>2</w:t>
    </w:r>
    <w:r>
      <w:fldChar w:fldCharType="end"/>
    </w:r>
  </w:p>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jc w:val="center"/>
                          </w:pPr>
                          <w:r>
                            <w:fldChar w:fldCharType="begin"/>
                          </w:r>
                          <w:r>
                            <w:instrText xml:space="preserve">PAGE   \* MERGEFORMAT</w:instrText>
                          </w:r>
                          <w:r>
                            <w:fldChar w:fldCharType="separate"/>
                          </w:r>
                          <w:r>
                            <w:rPr>
                              <w:lang w:val="zh-CN"/>
                            </w:rPr>
                            <w:t>2</w:t>
                          </w:r>
                          <w: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WAAAAZHJzL1BLAQIUABQAAAAIAIdO4kCzSVju&#10;0AAAAAUBAAAPAAAAAAAAAAEAIAAAADgAAABkcnMvZG93bnJldi54bWxQSwECFAAUAAAACACHTuJA&#10;OOeXwRMCAAAZBAAADgAAAAAAAAABACAAAAA1AQAAZHJzL2Uyb0RvYy54bWxQSwUGAAAAAAYABgBZ&#10;AQAAugUAAAAA&#10;">
              <v:fill on="f" focussize="0,0"/>
              <v:stroke on="f" weight="0.5pt"/>
              <v:imagedata o:title=""/>
              <o:lock v:ext="edit" aspectratio="f"/>
              <v:textbox inset="0mm,0mm,0mm,0mm" style="mso-fit-shape-to-text:t;">
                <w:txbxContent>
                  <w:p>
                    <w:pPr>
                      <w:pStyle w:val="9"/>
                      <w:jc w:val="center"/>
                    </w:pPr>
                    <w:r>
                      <w:fldChar w:fldCharType="begin"/>
                    </w:r>
                    <w:r>
                      <w:instrText xml:space="preserve">PAGE   \* MERGEFORMAT</w:instrText>
                    </w:r>
                    <w:r>
                      <w:fldChar w:fldCharType="separate"/>
                    </w:r>
                    <w:r>
                      <w:rPr>
                        <w:lang w:val="zh-CN"/>
                      </w:rPr>
                      <w:t>2</w:t>
                    </w:r>
                    <w:r>
                      <w:fldChar w:fldCharType="end"/>
                    </w:r>
                  </w:p>
                </w:txbxContent>
              </v:textbox>
            </v:shape>
          </w:pict>
        </mc:Fallback>
      </mc:AlternateContent>
    </w:r>
  </w:p>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BYAAABkcnMvUEsBAhQAFAAAAAgAh07iQLNJ&#10;WO7QAAAABQEAAA8AAAAAAAAAAQAgAAAAOAAAAGRycy9kb3ducmV2LnhtbFBLAQIUABQAAAAIAIdO&#10;4kCgF26zFQIAABkEAAAOAAAAAAAAAAEAIAAAADUBAABkcnMvZTJvRG9jLnhtbFBLBQYAAAAABgAG&#10;AFkBAAC8BQ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WAAAAZHJzL1BLAQIUABQAAAAIAIdO4kCz&#10;SVju0AAAAAUBAAAPAAAAAAAAAAEAIAAAADgAAABkcnMvZG93bnJldi54bWxQSwECFAAUAAAACACH&#10;TuJAF7rpKxYCAAAZBAAADgAAAAAAAAABACAAAAA1AQAAZHJzL2Uyb0RvYy54bWxQSwUGAAAAAAYA&#10;BgBZAQAAvQU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6</w:t>
                          </w:r>
                          <w: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WAAAAZHJzL1BLAQIUABQAAAAIAIdO4kCz&#10;SVju0AAAAAUBAAAPAAAAAAAAAAEAIAAAADgAAABkcnMvZG93bnJldi54bWxQSwECFAAUAAAACACH&#10;TuJAkPadVhYCAAAZBAAADgAAAAAAAAABACAAAAA1AQAAZHJzL2Uyb0RvYy54bWxQSwUGAAAAAAYA&#10;BgBZAQAAvQU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6</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B8EE81"/>
    <w:multiLevelType w:val="singleLevel"/>
    <w:tmpl w:val="83B8EE81"/>
    <w:lvl w:ilvl="0" w:tentative="0">
      <w:start w:val="1"/>
      <w:numFmt w:val="decimal"/>
      <w:suff w:val="space"/>
      <w:lvlText w:val="%1."/>
      <w:lvlJc w:val="left"/>
    </w:lvl>
  </w:abstractNum>
  <w:abstractNum w:abstractNumId="1">
    <w:nsid w:val="A91E137D"/>
    <w:multiLevelType w:val="singleLevel"/>
    <w:tmpl w:val="A91E137D"/>
    <w:lvl w:ilvl="0" w:tentative="0">
      <w:start w:val="2"/>
      <w:numFmt w:val="decimal"/>
      <w:suff w:val="space"/>
      <w:lvlText w:val="%1."/>
      <w:lvlJc w:val="left"/>
    </w:lvl>
  </w:abstractNum>
  <w:abstractNum w:abstractNumId="2">
    <w:nsid w:val="BC5D44ED"/>
    <w:multiLevelType w:val="singleLevel"/>
    <w:tmpl w:val="BC5D44ED"/>
    <w:lvl w:ilvl="0" w:tentative="0">
      <w:start w:val="1"/>
      <w:numFmt w:val="decimal"/>
      <w:suff w:val="space"/>
      <w:lvlText w:val="%1."/>
      <w:lvlJc w:val="left"/>
    </w:lvl>
  </w:abstractNum>
  <w:abstractNum w:abstractNumId="3">
    <w:nsid w:val="1FC91163"/>
    <w:multiLevelType w:val="multilevel"/>
    <w:tmpl w:val="1FC91163"/>
    <w:lvl w:ilvl="0" w:tentative="0">
      <w:start w:val="1"/>
      <w:numFmt w:val="decimal"/>
      <w:pStyle w:val="3"/>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30"/>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31"/>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4">
    <w:nsid w:val="40DB5512"/>
    <w:multiLevelType w:val="singleLevel"/>
    <w:tmpl w:val="40DB5512"/>
    <w:lvl w:ilvl="0" w:tentative="0">
      <w:start w:val="1"/>
      <w:numFmt w:val="decimal"/>
      <w:suff w:val="space"/>
      <w:lvlText w:val="%1."/>
      <w:lvlJc w:val="left"/>
    </w:lvl>
  </w:abstractNum>
  <w:abstractNum w:abstractNumId="5">
    <w:nsid w:val="44672AA8"/>
    <w:multiLevelType w:val="singleLevel"/>
    <w:tmpl w:val="44672AA8"/>
    <w:lvl w:ilvl="0" w:tentative="0">
      <w:start w:val="2"/>
      <w:numFmt w:val="decimal"/>
      <w:suff w:val="nothing"/>
      <w:lvlText w:val="（%1）"/>
      <w:lvlJc w:val="left"/>
    </w:lvl>
  </w:abstractNum>
  <w:abstractNum w:abstractNumId="6">
    <w:nsid w:val="479E2B82"/>
    <w:multiLevelType w:val="singleLevel"/>
    <w:tmpl w:val="479E2B82"/>
    <w:lvl w:ilvl="0" w:tentative="0">
      <w:start w:val="7"/>
      <w:numFmt w:val="decimal"/>
      <w:suff w:val="space"/>
      <w:lvlText w:val="%1."/>
      <w:lvlJc w:val="left"/>
    </w:lvl>
  </w:abstractNum>
  <w:abstractNum w:abstractNumId="7">
    <w:nsid w:val="60B55DC2"/>
    <w:multiLevelType w:val="multilevel"/>
    <w:tmpl w:val="60B55DC2"/>
    <w:lvl w:ilvl="0" w:tentative="0">
      <w:start w:val="1"/>
      <w:numFmt w:val="upperLetter"/>
      <w:lvlText w:val="%1"/>
      <w:lvlJc w:val="left"/>
      <w:pPr>
        <w:tabs>
          <w:tab w:val="left" w:pos="0"/>
        </w:tabs>
        <w:ind w:left="0" w:hanging="425"/>
      </w:pPr>
      <w:rPr>
        <w:rFonts w:hint="eastAsia"/>
      </w:rPr>
    </w:lvl>
    <w:lvl w:ilvl="1" w:tentative="0">
      <w:start w:val="1"/>
      <w:numFmt w:val="decimal"/>
      <w:pStyle w:val="32"/>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num w:numId="1">
    <w:abstractNumId w:val="3"/>
  </w:num>
  <w:num w:numId="2">
    <w:abstractNumId w:val="7"/>
  </w:num>
  <w:num w:numId="3">
    <w:abstractNumId w:val="1"/>
  </w:num>
  <w:num w:numId="4">
    <w:abstractNumId w:val="6"/>
  </w:num>
  <w:num w:numId="5">
    <w:abstractNumId w:val="4"/>
  </w:num>
  <w:num w:numId="6">
    <w:abstractNumId w:val="0"/>
  </w:num>
  <w:num w:numId="7">
    <w:abstractNumId w:val="5"/>
  </w:num>
  <w:num w:numId="8">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June Wang">
    <w15:presenceInfo w15:providerId="WPS Office" w15:userId="2487778109"/>
  </w15:person>
  <w15:person w15:author="baixin">
    <w15:presenceInfo w15:providerId="None" w15:userId="baix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true"/>
  <w:bordersDoNotSurroundFooter w:val="true"/>
  <w:doNotTrackMoves/>
  <w:trackRevisions w:val="true"/>
  <w:documentProtection w:enforcement="0"/>
  <w:defaultTabStop w:val="420"/>
  <w:drawingGridHorizontalSpacing w:val="105"/>
  <w:drawingGridVerticalSpacing w:val="159"/>
  <w:displayVerticalDrawingGridEvery w:val="2"/>
  <w:noPunctuationKerning w:val="true"/>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gzNDlhOTAwNjM2MmU1ZGYzMDNjNWYwYzZjN2EyMzcifQ=="/>
  </w:docVars>
  <w:rsids>
    <w:rsidRoot w:val="00636FC5"/>
    <w:rsid w:val="00001C9C"/>
    <w:rsid w:val="00002121"/>
    <w:rsid w:val="00002821"/>
    <w:rsid w:val="00003D4E"/>
    <w:rsid w:val="0001430A"/>
    <w:rsid w:val="000173E8"/>
    <w:rsid w:val="000203B7"/>
    <w:rsid w:val="00021FC1"/>
    <w:rsid w:val="000228C8"/>
    <w:rsid w:val="00024D73"/>
    <w:rsid w:val="00025BA5"/>
    <w:rsid w:val="00035FEB"/>
    <w:rsid w:val="000443C0"/>
    <w:rsid w:val="00045395"/>
    <w:rsid w:val="00045C4C"/>
    <w:rsid w:val="000471FB"/>
    <w:rsid w:val="00051B0A"/>
    <w:rsid w:val="00054BA0"/>
    <w:rsid w:val="00061514"/>
    <w:rsid w:val="00065BED"/>
    <w:rsid w:val="00073F3B"/>
    <w:rsid w:val="000754B9"/>
    <w:rsid w:val="00080D84"/>
    <w:rsid w:val="00087B70"/>
    <w:rsid w:val="0009360F"/>
    <w:rsid w:val="0009699A"/>
    <w:rsid w:val="000974DE"/>
    <w:rsid w:val="000976E8"/>
    <w:rsid w:val="000A23F9"/>
    <w:rsid w:val="000A281F"/>
    <w:rsid w:val="000B59DE"/>
    <w:rsid w:val="000C0530"/>
    <w:rsid w:val="000C0756"/>
    <w:rsid w:val="000C1548"/>
    <w:rsid w:val="000C203B"/>
    <w:rsid w:val="000C24FA"/>
    <w:rsid w:val="000C2F16"/>
    <w:rsid w:val="000C3919"/>
    <w:rsid w:val="000C5AE1"/>
    <w:rsid w:val="000C62FE"/>
    <w:rsid w:val="000D66E2"/>
    <w:rsid w:val="000D7E22"/>
    <w:rsid w:val="000E0029"/>
    <w:rsid w:val="000E0518"/>
    <w:rsid w:val="000E5DDF"/>
    <w:rsid w:val="00104D9E"/>
    <w:rsid w:val="001079E4"/>
    <w:rsid w:val="00114B28"/>
    <w:rsid w:val="00136B80"/>
    <w:rsid w:val="00140883"/>
    <w:rsid w:val="001422D2"/>
    <w:rsid w:val="00142DCA"/>
    <w:rsid w:val="001451F2"/>
    <w:rsid w:val="00153E55"/>
    <w:rsid w:val="00155235"/>
    <w:rsid w:val="0016349C"/>
    <w:rsid w:val="0016381F"/>
    <w:rsid w:val="0016534D"/>
    <w:rsid w:val="001653E3"/>
    <w:rsid w:val="001657F4"/>
    <w:rsid w:val="00184DC2"/>
    <w:rsid w:val="00195264"/>
    <w:rsid w:val="001A0041"/>
    <w:rsid w:val="001A0916"/>
    <w:rsid w:val="001C0311"/>
    <w:rsid w:val="001C1B81"/>
    <w:rsid w:val="001C2BE8"/>
    <w:rsid w:val="001C3ACE"/>
    <w:rsid w:val="001D06C4"/>
    <w:rsid w:val="001D0957"/>
    <w:rsid w:val="001D2F88"/>
    <w:rsid w:val="001D7128"/>
    <w:rsid w:val="001E486F"/>
    <w:rsid w:val="001F695E"/>
    <w:rsid w:val="001F7C13"/>
    <w:rsid w:val="001F7CF9"/>
    <w:rsid w:val="0020132D"/>
    <w:rsid w:val="002042E4"/>
    <w:rsid w:val="00211530"/>
    <w:rsid w:val="00213570"/>
    <w:rsid w:val="00217A11"/>
    <w:rsid w:val="002216A8"/>
    <w:rsid w:val="002225C5"/>
    <w:rsid w:val="00226A9A"/>
    <w:rsid w:val="00226FD3"/>
    <w:rsid w:val="00227FEE"/>
    <w:rsid w:val="00230DF6"/>
    <w:rsid w:val="00233658"/>
    <w:rsid w:val="00233B76"/>
    <w:rsid w:val="00240ED9"/>
    <w:rsid w:val="00243164"/>
    <w:rsid w:val="00243B8F"/>
    <w:rsid w:val="00243DA6"/>
    <w:rsid w:val="00243E19"/>
    <w:rsid w:val="00247BC6"/>
    <w:rsid w:val="002508ED"/>
    <w:rsid w:val="00252D5C"/>
    <w:rsid w:val="00252DE5"/>
    <w:rsid w:val="002606D8"/>
    <w:rsid w:val="00261187"/>
    <w:rsid w:val="00262FDB"/>
    <w:rsid w:val="0026342E"/>
    <w:rsid w:val="00267EEC"/>
    <w:rsid w:val="00270C24"/>
    <w:rsid w:val="00273B1D"/>
    <w:rsid w:val="002746DC"/>
    <w:rsid w:val="00277378"/>
    <w:rsid w:val="00277EC1"/>
    <w:rsid w:val="0028564F"/>
    <w:rsid w:val="00285ABA"/>
    <w:rsid w:val="00297C12"/>
    <w:rsid w:val="002B25FD"/>
    <w:rsid w:val="002B52FE"/>
    <w:rsid w:val="002B6A3E"/>
    <w:rsid w:val="002B7335"/>
    <w:rsid w:val="002C169F"/>
    <w:rsid w:val="002C3C6B"/>
    <w:rsid w:val="002D3E11"/>
    <w:rsid w:val="002E04E6"/>
    <w:rsid w:val="002E5A2F"/>
    <w:rsid w:val="00301C23"/>
    <w:rsid w:val="003024F7"/>
    <w:rsid w:val="003043A3"/>
    <w:rsid w:val="0031028C"/>
    <w:rsid w:val="003150DE"/>
    <w:rsid w:val="00315657"/>
    <w:rsid w:val="003158E5"/>
    <w:rsid w:val="003221E9"/>
    <w:rsid w:val="003259EC"/>
    <w:rsid w:val="00330396"/>
    <w:rsid w:val="003311E6"/>
    <w:rsid w:val="00332318"/>
    <w:rsid w:val="0033472D"/>
    <w:rsid w:val="00336488"/>
    <w:rsid w:val="00340D32"/>
    <w:rsid w:val="00342A32"/>
    <w:rsid w:val="003439A2"/>
    <w:rsid w:val="00344D61"/>
    <w:rsid w:val="003469EC"/>
    <w:rsid w:val="00347085"/>
    <w:rsid w:val="003509C0"/>
    <w:rsid w:val="003556E4"/>
    <w:rsid w:val="0036351B"/>
    <w:rsid w:val="00366032"/>
    <w:rsid w:val="003705E8"/>
    <w:rsid w:val="00371543"/>
    <w:rsid w:val="003716D4"/>
    <w:rsid w:val="00375831"/>
    <w:rsid w:val="003925B2"/>
    <w:rsid w:val="00394B25"/>
    <w:rsid w:val="0039560A"/>
    <w:rsid w:val="003A21FE"/>
    <w:rsid w:val="003A5C65"/>
    <w:rsid w:val="003B0DE6"/>
    <w:rsid w:val="003B17F4"/>
    <w:rsid w:val="003B1D77"/>
    <w:rsid w:val="003B7D6F"/>
    <w:rsid w:val="003C1E79"/>
    <w:rsid w:val="003C3911"/>
    <w:rsid w:val="003D3463"/>
    <w:rsid w:val="003D528A"/>
    <w:rsid w:val="003D6374"/>
    <w:rsid w:val="003D6FB0"/>
    <w:rsid w:val="003E0207"/>
    <w:rsid w:val="003E24D6"/>
    <w:rsid w:val="003E2D3A"/>
    <w:rsid w:val="003F035B"/>
    <w:rsid w:val="003F1FC6"/>
    <w:rsid w:val="003F3EBE"/>
    <w:rsid w:val="00402952"/>
    <w:rsid w:val="004047A2"/>
    <w:rsid w:val="00404C7A"/>
    <w:rsid w:val="0040563D"/>
    <w:rsid w:val="00407C56"/>
    <w:rsid w:val="00410C0E"/>
    <w:rsid w:val="00420EB4"/>
    <w:rsid w:val="004240E3"/>
    <w:rsid w:val="00433525"/>
    <w:rsid w:val="00435EF8"/>
    <w:rsid w:val="00436931"/>
    <w:rsid w:val="00441A8F"/>
    <w:rsid w:val="00441B8A"/>
    <w:rsid w:val="0044501D"/>
    <w:rsid w:val="004450AB"/>
    <w:rsid w:val="00451A7E"/>
    <w:rsid w:val="004547E0"/>
    <w:rsid w:val="00461F43"/>
    <w:rsid w:val="0046480C"/>
    <w:rsid w:val="004770BA"/>
    <w:rsid w:val="0048050F"/>
    <w:rsid w:val="00485AB3"/>
    <w:rsid w:val="0049020D"/>
    <w:rsid w:val="004943B6"/>
    <w:rsid w:val="00494F67"/>
    <w:rsid w:val="00495DCD"/>
    <w:rsid w:val="004A068B"/>
    <w:rsid w:val="004A0CC0"/>
    <w:rsid w:val="004A2295"/>
    <w:rsid w:val="004A6D81"/>
    <w:rsid w:val="004A7E24"/>
    <w:rsid w:val="004B7966"/>
    <w:rsid w:val="004B7B8C"/>
    <w:rsid w:val="004D4066"/>
    <w:rsid w:val="004D62AF"/>
    <w:rsid w:val="004E42DA"/>
    <w:rsid w:val="004E45D5"/>
    <w:rsid w:val="004E531D"/>
    <w:rsid w:val="004E5AFA"/>
    <w:rsid w:val="004F10CE"/>
    <w:rsid w:val="004F4490"/>
    <w:rsid w:val="004F4EF5"/>
    <w:rsid w:val="004F6A63"/>
    <w:rsid w:val="00504A7B"/>
    <w:rsid w:val="0050538B"/>
    <w:rsid w:val="005119FA"/>
    <w:rsid w:val="00513F60"/>
    <w:rsid w:val="005165DC"/>
    <w:rsid w:val="005178DE"/>
    <w:rsid w:val="00517EF4"/>
    <w:rsid w:val="00532EC9"/>
    <w:rsid w:val="0053409C"/>
    <w:rsid w:val="0053513E"/>
    <w:rsid w:val="005354BE"/>
    <w:rsid w:val="00535AAE"/>
    <w:rsid w:val="00535FC3"/>
    <w:rsid w:val="00536728"/>
    <w:rsid w:val="0056323B"/>
    <w:rsid w:val="005657F6"/>
    <w:rsid w:val="00573771"/>
    <w:rsid w:val="005811F3"/>
    <w:rsid w:val="00582DEA"/>
    <w:rsid w:val="0058589E"/>
    <w:rsid w:val="0059142D"/>
    <w:rsid w:val="005915E3"/>
    <w:rsid w:val="00597C60"/>
    <w:rsid w:val="005A0ED2"/>
    <w:rsid w:val="005A3C89"/>
    <w:rsid w:val="005A42A5"/>
    <w:rsid w:val="005B07C8"/>
    <w:rsid w:val="005B1473"/>
    <w:rsid w:val="005B283C"/>
    <w:rsid w:val="005B4867"/>
    <w:rsid w:val="005B4A6F"/>
    <w:rsid w:val="005B7CA6"/>
    <w:rsid w:val="005C1F9E"/>
    <w:rsid w:val="005D5C61"/>
    <w:rsid w:val="005E5E7B"/>
    <w:rsid w:val="005F020B"/>
    <w:rsid w:val="005F3B9E"/>
    <w:rsid w:val="005F3DB9"/>
    <w:rsid w:val="005F5D65"/>
    <w:rsid w:val="005F76FB"/>
    <w:rsid w:val="00604181"/>
    <w:rsid w:val="00604E2D"/>
    <w:rsid w:val="0060567D"/>
    <w:rsid w:val="00611A58"/>
    <w:rsid w:val="00614AA4"/>
    <w:rsid w:val="00616FC1"/>
    <w:rsid w:val="00620469"/>
    <w:rsid w:val="006206EA"/>
    <w:rsid w:val="0063154F"/>
    <w:rsid w:val="00633B19"/>
    <w:rsid w:val="00633EF1"/>
    <w:rsid w:val="00636FC5"/>
    <w:rsid w:val="006400BA"/>
    <w:rsid w:val="00641B9A"/>
    <w:rsid w:val="006423BB"/>
    <w:rsid w:val="00642628"/>
    <w:rsid w:val="006467CA"/>
    <w:rsid w:val="006500A2"/>
    <w:rsid w:val="00655868"/>
    <w:rsid w:val="0066172F"/>
    <w:rsid w:val="00662AD1"/>
    <w:rsid w:val="00663745"/>
    <w:rsid w:val="00670B31"/>
    <w:rsid w:val="006756E6"/>
    <w:rsid w:val="0068404D"/>
    <w:rsid w:val="00691427"/>
    <w:rsid w:val="006915F6"/>
    <w:rsid w:val="006918FB"/>
    <w:rsid w:val="00693173"/>
    <w:rsid w:val="0069777F"/>
    <w:rsid w:val="006A4784"/>
    <w:rsid w:val="006A5225"/>
    <w:rsid w:val="006A7107"/>
    <w:rsid w:val="006B12D0"/>
    <w:rsid w:val="006B3E2E"/>
    <w:rsid w:val="006B6364"/>
    <w:rsid w:val="006C472E"/>
    <w:rsid w:val="006C7054"/>
    <w:rsid w:val="006D0FBE"/>
    <w:rsid w:val="006D1116"/>
    <w:rsid w:val="006D57B0"/>
    <w:rsid w:val="006E02DD"/>
    <w:rsid w:val="006E1129"/>
    <w:rsid w:val="00702811"/>
    <w:rsid w:val="00703943"/>
    <w:rsid w:val="00706BC0"/>
    <w:rsid w:val="007138B0"/>
    <w:rsid w:val="00713D54"/>
    <w:rsid w:val="00715399"/>
    <w:rsid w:val="00720C80"/>
    <w:rsid w:val="007230A0"/>
    <w:rsid w:val="0072360B"/>
    <w:rsid w:val="0072435E"/>
    <w:rsid w:val="007249D5"/>
    <w:rsid w:val="00730F68"/>
    <w:rsid w:val="00734037"/>
    <w:rsid w:val="00740A23"/>
    <w:rsid w:val="0074190C"/>
    <w:rsid w:val="00755C73"/>
    <w:rsid w:val="00757A64"/>
    <w:rsid w:val="00760C71"/>
    <w:rsid w:val="00763867"/>
    <w:rsid w:val="00767B97"/>
    <w:rsid w:val="0077176C"/>
    <w:rsid w:val="00772C34"/>
    <w:rsid w:val="00773A15"/>
    <w:rsid w:val="007743EC"/>
    <w:rsid w:val="00776852"/>
    <w:rsid w:val="00776D66"/>
    <w:rsid w:val="00777B27"/>
    <w:rsid w:val="00782F01"/>
    <w:rsid w:val="00791BB3"/>
    <w:rsid w:val="0079399E"/>
    <w:rsid w:val="00795AB4"/>
    <w:rsid w:val="007975E1"/>
    <w:rsid w:val="007A65A0"/>
    <w:rsid w:val="007B0D2E"/>
    <w:rsid w:val="007B2777"/>
    <w:rsid w:val="007B2968"/>
    <w:rsid w:val="007C39F2"/>
    <w:rsid w:val="007C3AD6"/>
    <w:rsid w:val="007C3D18"/>
    <w:rsid w:val="007D08C1"/>
    <w:rsid w:val="007D11C6"/>
    <w:rsid w:val="007D31A8"/>
    <w:rsid w:val="007E6D31"/>
    <w:rsid w:val="00800843"/>
    <w:rsid w:val="008024F2"/>
    <w:rsid w:val="00807629"/>
    <w:rsid w:val="008125DA"/>
    <w:rsid w:val="00817229"/>
    <w:rsid w:val="00820DFB"/>
    <w:rsid w:val="00821F58"/>
    <w:rsid w:val="008263E7"/>
    <w:rsid w:val="008306CD"/>
    <w:rsid w:val="00840427"/>
    <w:rsid w:val="008449F5"/>
    <w:rsid w:val="0084546C"/>
    <w:rsid w:val="008471EC"/>
    <w:rsid w:val="008519FE"/>
    <w:rsid w:val="00856ECE"/>
    <w:rsid w:val="00862581"/>
    <w:rsid w:val="00862596"/>
    <w:rsid w:val="00863825"/>
    <w:rsid w:val="008729C9"/>
    <w:rsid w:val="00874B45"/>
    <w:rsid w:val="00880EC6"/>
    <w:rsid w:val="00884A91"/>
    <w:rsid w:val="008935DA"/>
    <w:rsid w:val="008A1B81"/>
    <w:rsid w:val="008A36A4"/>
    <w:rsid w:val="008A699E"/>
    <w:rsid w:val="008A6D37"/>
    <w:rsid w:val="008B7F7F"/>
    <w:rsid w:val="008C1D81"/>
    <w:rsid w:val="008C4583"/>
    <w:rsid w:val="008E256F"/>
    <w:rsid w:val="008E454E"/>
    <w:rsid w:val="008F1AAD"/>
    <w:rsid w:val="008F5288"/>
    <w:rsid w:val="00904F6D"/>
    <w:rsid w:val="0091113A"/>
    <w:rsid w:val="00915F25"/>
    <w:rsid w:val="009166F0"/>
    <w:rsid w:val="00916E3B"/>
    <w:rsid w:val="00920385"/>
    <w:rsid w:val="009211BD"/>
    <w:rsid w:val="0092160B"/>
    <w:rsid w:val="0092627B"/>
    <w:rsid w:val="00926E66"/>
    <w:rsid w:val="00934199"/>
    <w:rsid w:val="009358E1"/>
    <w:rsid w:val="00936A6B"/>
    <w:rsid w:val="00942ACE"/>
    <w:rsid w:val="00953792"/>
    <w:rsid w:val="009705E2"/>
    <w:rsid w:val="00975940"/>
    <w:rsid w:val="0098254B"/>
    <w:rsid w:val="00983D55"/>
    <w:rsid w:val="0098417D"/>
    <w:rsid w:val="009875C5"/>
    <w:rsid w:val="00991DF6"/>
    <w:rsid w:val="0099572B"/>
    <w:rsid w:val="00996196"/>
    <w:rsid w:val="0099787D"/>
    <w:rsid w:val="009A2FA1"/>
    <w:rsid w:val="009B4E35"/>
    <w:rsid w:val="009C3329"/>
    <w:rsid w:val="009C558A"/>
    <w:rsid w:val="009C596B"/>
    <w:rsid w:val="009C5E73"/>
    <w:rsid w:val="009D5C90"/>
    <w:rsid w:val="009F1169"/>
    <w:rsid w:val="009F39E8"/>
    <w:rsid w:val="009F75FD"/>
    <w:rsid w:val="00A04059"/>
    <w:rsid w:val="00A15C5E"/>
    <w:rsid w:val="00A20A28"/>
    <w:rsid w:val="00A2176F"/>
    <w:rsid w:val="00A25526"/>
    <w:rsid w:val="00A30ABC"/>
    <w:rsid w:val="00A31F81"/>
    <w:rsid w:val="00A37819"/>
    <w:rsid w:val="00A4435A"/>
    <w:rsid w:val="00A4451F"/>
    <w:rsid w:val="00A46A80"/>
    <w:rsid w:val="00A52D3C"/>
    <w:rsid w:val="00A53139"/>
    <w:rsid w:val="00A53AA5"/>
    <w:rsid w:val="00A62ED4"/>
    <w:rsid w:val="00A6637E"/>
    <w:rsid w:val="00A73148"/>
    <w:rsid w:val="00A74031"/>
    <w:rsid w:val="00A74F2B"/>
    <w:rsid w:val="00A8184F"/>
    <w:rsid w:val="00A90B3A"/>
    <w:rsid w:val="00A935E8"/>
    <w:rsid w:val="00A9450A"/>
    <w:rsid w:val="00A9569D"/>
    <w:rsid w:val="00AA538B"/>
    <w:rsid w:val="00AA685C"/>
    <w:rsid w:val="00AB297F"/>
    <w:rsid w:val="00AB4A9B"/>
    <w:rsid w:val="00AC0AF2"/>
    <w:rsid w:val="00AC2568"/>
    <w:rsid w:val="00AC7446"/>
    <w:rsid w:val="00AD10B8"/>
    <w:rsid w:val="00AD6B94"/>
    <w:rsid w:val="00AF0D1C"/>
    <w:rsid w:val="00AF58B6"/>
    <w:rsid w:val="00B01F81"/>
    <w:rsid w:val="00B03A6D"/>
    <w:rsid w:val="00B04CAD"/>
    <w:rsid w:val="00B04FD0"/>
    <w:rsid w:val="00B071E5"/>
    <w:rsid w:val="00B104BD"/>
    <w:rsid w:val="00B1146C"/>
    <w:rsid w:val="00B130AF"/>
    <w:rsid w:val="00B22B39"/>
    <w:rsid w:val="00B24ED8"/>
    <w:rsid w:val="00B271DE"/>
    <w:rsid w:val="00B27F8A"/>
    <w:rsid w:val="00B3317B"/>
    <w:rsid w:val="00B36550"/>
    <w:rsid w:val="00B43960"/>
    <w:rsid w:val="00B503CA"/>
    <w:rsid w:val="00B56043"/>
    <w:rsid w:val="00B67E1C"/>
    <w:rsid w:val="00B767B8"/>
    <w:rsid w:val="00B77A1D"/>
    <w:rsid w:val="00B80ADA"/>
    <w:rsid w:val="00B8370A"/>
    <w:rsid w:val="00B85CE2"/>
    <w:rsid w:val="00B877F0"/>
    <w:rsid w:val="00B93351"/>
    <w:rsid w:val="00B95E63"/>
    <w:rsid w:val="00B96E91"/>
    <w:rsid w:val="00BA2CDB"/>
    <w:rsid w:val="00BA3C87"/>
    <w:rsid w:val="00BA595B"/>
    <w:rsid w:val="00BA7A98"/>
    <w:rsid w:val="00BB1509"/>
    <w:rsid w:val="00BB1B59"/>
    <w:rsid w:val="00BB6BC4"/>
    <w:rsid w:val="00BC57CD"/>
    <w:rsid w:val="00BC5FAC"/>
    <w:rsid w:val="00BD1BD1"/>
    <w:rsid w:val="00BD5606"/>
    <w:rsid w:val="00BE2554"/>
    <w:rsid w:val="00BE3B52"/>
    <w:rsid w:val="00BE465C"/>
    <w:rsid w:val="00C0419D"/>
    <w:rsid w:val="00C05123"/>
    <w:rsid w:val="00C06C73"/>
    <w:rsid w:val="00C15323"/>
    <w:rsid w:val="00C3286F"/>
    <w:rsid w:val="00C3299F"/>
    <w:rsid w:val="00C33013"/>
    <w:rsid w:val="00C43949"/>
    <w:rsid w:val="00C459D1"/>
    <w:rsid w:val="00C505BD"/>
    <w:rsid w:val="00C561D9"/>
    <w:rsid w:val="00C62912"/>
    <w:rsid w:val="00C65FAA"/>
    <w:rsid w:val="00C665D4"/>
    <w:rsid w:val="00C7245E"/>
    <w:rsid w:val="00C76C16"/>
    <w:rsid w:val="00C77D84"/>
    <w:rsid w:val="00C815C4"/>
    <w:rsid w:val="00C84B6C"/>
    <w:rsid w:val="00C93AC5"/>
    <w:rsid w:val="00CA0F6E"/>
    <w:rsid w:val="00CA1614"/>
    <w:rsid w:val="00CA54AC"/>
    <w:rsid w:val="00CA746E"/>
    <w:rsid w:val="00CA7B78"/>
    <w:rsid w:val="00CA7EEA"/>
    <w:rsid w:val="00CB117C"/>
    <w:rsid w:val="00CB1EB4"/>
    <w:rsid w:val="00CC1523"/>
    <w:rsid w:val="00CC297A"/>
    <w:rsid w:val="00CC3B0C"/>
    <w:rsid w:val="00CD687E"/>
    <w:rsid w:val="00CD6BB6"/>
    <w:rsid w:val="00CE3B64"/>
    <w:rsid w:val="00CE7C77"/>
    <w:rsid w:val="00CF1CD3"/>
    <w:rsid w:val="00CF763D"/>
    <w:rsid w:val="00D002E5"/>
    <w:rsid w:val="00D020CC"/>
    <w:rsid w:val="00D042CB"/>
    <w:rsid w:val="00D0633D"/>
    <w:rsid w:val="00D10633"/>
    <w:rsid w:val="00D10DC3"/>
    <w:rsid w:val="00D204D0"/>
    <w:rsid w:val="00D211A9"/>
    <w:rsid w:val="00D222B7"/>
    <w:rsid w:val="00D259BF"/>
    <w:rsid w:val="00D26281"/>
    <w:rsid w:val="00D27F7C"/>
    <w:rsid w:val="00D35576"/>
    <w:rsid w:val="00D46020"/>
    <w:rsid w:val="00D56B74"/>
    <w:rsid w:val="00D57A84"/>
    <w:rsid w:val="00D665A9"/>
    <w:rsid w:val="00D71101"/>
    <w:rsid w:val="00D72C03"/>
    <w:rsid w:val="00D81CD3"/>
    <w:rsid w:val="00D85D6E"/>
    <w:rsid w:val="00D9062C"/>
    <w:rsid w:val="00D91C3A"/>
    <w:rsid w:val="00D93605"/>
    <w:rsid w:val="00D9617E"/>
    <w:rsid w:val="00DA67E8"/>
    <w:rsid w:val="00DB07A4"/>
    <w:rsid w:val="00DB0DAB"/>
    <w:rsid w:val="00DB2837"/>
    <w:rsid w:val="00DB2D8F"/>
    <w:rsid w:val="00DB4B2E"/>
    <w:rsid w:val="00DB6514"/>
    <w:rsid w:val="00DB6A89"/>
    <w:rsid w:val="00DC266B"/>
    <w:rsid w:val="00DC4130"/>
    <w:rsid w:val="00DC41B7"/>
    <w:rsid w:val="00DD18A1"/>
    <w:rsid w:val="00DD4471"/>
    <w:rsid w:val="00DE552D"/>
    <w:rsid w:val="00DE5BA8"/>
    <w:rsid w:val="00DE7291"/>
    <w:rsid w:val="00DE73B5"/>
    <w:rsid w:val="00DE7809"/>
    <w:rsid w:val="00DF4B68"/>
    <w:rsid w:val="00E05868"/>
    <w:rsid w:val="00E07594"/>
    <w:rsid w:val="00E11D5F"/>
    <w:rsid w:val="00E15C5B"/>
    <w:rsid w:val="00E23F76"/>
    <w:rsid w:val="00E275CE"/>
    <w:rsid w:val="00E41C96"/>
    <w:rsid w:val="00E42650"/>
    <w:rsid w:val="00E44E10"/>
    <w:rsid w:val="00E4682B"/>
    <w:rsid w:val="00E47699"/>
    <w:rsid w:val="00E628B1"/>
    <w:rsid w:val="00E633E6"/>
    <w:rsid w:val="00E71D53"/>
    <w:rsid w:val="00E722BD"/>
    <w:rsid w:val="00E830F6"/>
    <w:rsid w:val="00E87347"/>
    <w:rsid w:val="00E945B0"/>
    <w:rsid w:val="00E94AFD"/>
    <w:rsid w:val="00E957AE"/>
    <w:rsid w:val="00EA4F54"/>
    <w:rsid w:val="00EA6262"/>
    <w:rsid w:val="00EB4480"/>
    <w:rsid w:val="00EB6465"/>
    <w:rsid w:val="00ED6677"/>
    <w:rsid w:val="00EE6530"/>
    <w:rsid w:val="00F00E80"/>
    <w:rsid w:val="00F01E17"/>
    <w:rsid w:val="00F0713A"/>
    <w:rsid w:val="00F11018"/>
    <w:rsid w:val="00F15AF4"/>
    <w:rsid w:val="00F16E22"/>
    <w:rsid w:val="00F17C71"/>
    <w:rsid w:val="00F17FB5"/>
    <w:rsid w:val="00F27339"/>
    <w:rsid w:val="00F34B0A"/>
    <w:rsid w:val="00F37D20"/>
    <w:rsid w:val="00F42342"/>
    <w:rsid w:val="00F44A09"/>
    <w:rsid w:val="00F52378"/>
    <w:rsid w:val="00F54888"/>
    <w:rsid w:val="00F57262"/>
    <w:rsid w:val="00F61A51"/>
    <w:rsid w:val="00F6407D"/>
    <w:rsid w:val="00F64FBB"/>
    <w:rsid w:val="00F67F81"/>
    <w:rsid w:val="00F703AD"/>
    <w:rsid w:val="00F70EA3"/>
    <w:rsid w:val="00F73553"/>
    <w:rsid w:val="00F778B9"/>
    <w:rsid w:val="00F77E65"/>
    <w:rsid w:val="00F8226F"/>
    <w:rsid w:val="00F83543"/>
    <w:rsid w:val="00F84C53"/>
    <w:rsid w:val="00F907D1"/>
    <w:rsid w:val="00F926B8"/>
    <w:rsid w:val="00F9426F"/>
    <w:rsid w:val="00F95F55"/>
    <w:rsid w:val="00F968DC"/>
    <w:rsid w:val="00FA2E27"/>
    <w:rsid w:val="00FA4128"/>
    <w:rsid w:val="00FA6158"/>
    <w:rsid w:val="00FA63F4"/>
    <w:rsid w:val="00FB15E3"/>
    <w:rsid w:val="00FB48ED"/>
    <w:rsid w:val="00FB79BD"/>
    <w:rsid w:val="00FC754C"/>
    <w:rsid w:val="00FD0304"/>
    <w:rsid w:val="00FD3CE4"/>
    <w:rsid w:val="00FD684B"/>
    <w:rsid w:val="00FE7714"/>
    <w:rsid w:val="01086C64"/>
    <w:rsid w:val="010A06C2"/>
    <w:rsid w:val="012C7642"/>
    <w:rsid w:val="016D6AC7"/>
    <w:rsid w:val="016E2F6B"/>
    <w:rsid w:val="01827286"/>
    <w:rsid w:val="019B53E2"/>
    <w:rsid w:val="01B71DA2"/>
    <w:rsid w:val="01DD3C4D"/>
    <w:rsid w:val="01DF5C17"/>
    <w:rsid w:val="01F114A6"/>
    <w:rsid w:val="02624152"/>
    <w:rsid w:val="02C848FD"/>
    <w:rsid w:val="02FA25DD"/>
    <w:rsid w:val="03393105"/>
    <w:rsid w:val="034F2928"/>
    <w:rsid w:val="03863E70"/>
    <w:rsid w:val="038D16A3"/>
    <w:rsid w:val="04812FB5"/>
    <w:rsid w:val="04A66578"/>
    <w:rsid w:val="04C42EA2"/>
    <w:rsid w:val="04F95927"/>
    <w:rsid w:val="05AE11DB"/>
    <w:rsid w:val="05C17262"/>
    <w:rsid w:val="05F15DFC"/>
    <w:rsid w:val="06437674"/>
    <w:rsid w:val="06986394"/>
    <w:rsid w:val="06A45761"/>
    <w:rsid w:val="06A50AB1"/>
    <w:rsid w:val="06FC6923"/>
    <w:rsid w:val="07DB478B"/>
    <w:rsid w:val="07ED2710"/>
    <w:rsid w:val="082F4AD6"/>
    <w:rsid w:val="08395955"/>
    <w:rsid w:val="08901A19"/>
    <w:rsid w:val="08C94F2B"/>
    <w:rsid w:val="08CC4A1B"/>
    <w:rsid w:val="08DD2784"/>
    <w:rsid w:val="092403B3"/>
    <w:rsid w:val="09290881"/>
    <w:rsid w:val="093525C0"/>
    <w:rsid w:val="096322D5"/>
    <w:rsid w:val="0A0A1357"/>
    <w:rsid w:val="0A8A06EA"/>
    <w:rsid w:val="0AB87005"/>
    <w:rsid w:val="0AC534D0"/>
    <w:rsid w:val="0AD55E09"/>
    <w:rsid w:val="0B065FC2"/>
    <w:rsid w:val="0B090914"/>
    <w:rsid w:val="0B0E30C9"/>
    <w:rsid w:val="0B2E77EE"/>
    <w:rsid w:val="0B567F72"/>
    <w:rsid w:val="0B7750AD"/>
    <w:rsid w:val="0B9E444D"/>
    <w:rsid w:val="0BF978D5"/>
    <w:rsid w:val="0C796C68"/>
    <w:rsid w:val="0CA830A9"/>
    <w:rsid w:val="0CB97065"/>
    <w:rsid w:val="0D152029"/>
    <w:rsid w:val="0D9A6E96"/>
    <w:rsid w:val="0DB42B57"/>
    <w:rsid w:val="0E033F7A"/>
    <w:rsid w:val="0E0F1632"/>
    <w:rsid w:val="0E124C7E"/>
    <w:rsid w:val="0E514022"/>
    <w:rsid w:val="0E5928AD"/>
    <w:rsid w:val="0E6D45AA"/>
    <w:rsid w:val="0E960346"/>
    <w:rsid w:val="0F800FEC"/>
    <w:rsid w:val="0FF07241"/>
    <w:rsid w:val="0FF4456A"/>
    <w:rsid w:val="10413AC5"/>
    <w:rsid w:val="106864E5"/>
    <w:rsid w:val="106B595B"/>
    <w:rsid w:val="10E73D66"/>
    <w:rsid w:val="113D393B"/>
    <w:rsid w:val="11B9741B"/>
    <w:rsid w:val="11BC6FF0"/>
    <w:rsid w:val="12374CB3"/>
    <w:rsid w:val="123E4294"/>
    <w:rsid w:val="1283439D"/>
    <w:rsid w:val="12B409FA"/>
    <w:rsid w:val="12C66037"/>
    <w:rsid w:val="12D04177"/>
    <w:rsid w:val="12D40754"/>
    <w:rsid w:val="1300779B"/>
    <w:rsid w:val="13743CE5"/>
    <w:rsid w:val="13874B14"/>
    <w:rsid w:val="13B642FE"/>
    <w:rsid w:val="13E40E6B"/>
    <w:rsid w:val="13FA068E"/>
    <w:rsid w:val="13FC61B5"/>
    <w:rsid w:val="143F1B93"/>
    <w:rsid w:val="14467430"/>
    <w:rsid w:val="14A64372"/>
    <w:rsid w:val="14E530ED"/>
    <w:rsid w:val="151F37C0"/>
    <w:rsid w:val="15761F97"/>
    <w:rsid w:val="163E2AD9"/>
    <w:rsid w:val="165A3666"/>
    <w:rsid w:val="16B9038D"/>
    <w:rsid w:val="17233640"/>
    <w:rsid w:val="174D4F79"/>
    <w:rsid w:val="17604CAC"/>
    <w:rsid w:val="176302F9"/>
    <w:rsid w:val="17705A2E"/>
    <w:rsid w:val="17EA484B"/>
    <w:rsid w:val="18363C5F"/>
    <w:rsid w:val="18644328"/>
    <w:rsid w:val="189270E7"/>
    <w:rsid w:val="18C354F3"/>
    <w:rsid w:val="19067AD5"/>
    <w:rsid w:val="194D300E"/>
    <w:rsid w:val="196A1E1D"/>
    <w:rsid w:val="1973030A"/>
    <w:rsid w:val="19742FA6"/>
    <w:rsid w:val="197A4F06"/>
    <w:rsid w:val="19836A30"/>
    <w:rsid w:val="19877839"/>
    <w:rsid w:val="19A277FE"/>
    <w:rsid w:val="19B7492C"/>
    <w:rsid w:val="19D21766"/>
    <w:rsid w:val="19DE262B"/>
    <w:rsid w:val="1A004525"/>
    <w:rsid w:val="1A2024D1"/>
    <w:rsid w:val="1A935399"/>
    <w:rsid w:val="1AB31597"/>
    <w:rsid w:val="1AFE6CB6"/>
    <w:rsid w:val="1B1E2EB4"/>
    <w:rsid w:val="1B5508A0"/>
    <w:rsid w:val="1B650AE3"/>
    <w:rsid w:val="1BDF64C9"/>
    <w:rsid w:val="1C116575"/>
    <w:rsid w:val="1C1D316C"/>
    <w:rsid w:val="1C4E77C9"/>
    <w:rsid w:val="1CF40771"/>
    <w:rsid w:val="1D721295"/>
    <w:rsid w:val="1D9E208B"/>
    <w:rsid w:val="1DAD6772"/>
    <w:rsid w:val="1F0C571A"/>
    <w:rsid w:val="1F444EB4"/>
    <w:rsid w:val="1F503858"/>
    <w:rsid w:val="1F9031EE"/>
    <w:rsid w:val="1FA616CA"/>
    <w:rsid w:val="1FC73A85"/>
    <w:rsid w:val="1FCC2803"/>
    <w:rsid w:val="1FCF0C21"/>
    <w:rsid w:val="20176124"/>
    <w:rsid w:val="2029277A"/>
    <w:rsid w:val="20AC1E2D"/>
    <w:rsid w:val="21535882"/>
    <w:rsid w:val="21692022"/>
    <w:rsid w:val="21EB1616"/>
    <w:rsid w:val="2205092A"/>
    <w:rsid w:val="22105252"/>
    <w:rsid w:val="2228286B"/>
    <w:rsid w:val="22432FD4"/>
    <w:rsid w:val="228A7081"/>
    <w:rsid w:val="228D1C64"/>
    <w:rsid w:val="23625CC8"/>
    <w:rsid w:val="23C91E2B"/>
    <w:rsid w:val="23CE4F4E"/>
    <w:rsid w:val="241A2687"/>
    <w:rsid w:val="242D4168"/>
    <w:rsid w:val="243F3E9B"/>
    <w:rsid w:val="247753E3"/>
    <w:rsid w:val="2503311B"/>
    <w:rsid w:val="251F7F55"/>
    <w:rsid w:val="252E0198"/>
    <w:rsid w:val="25665B84"/>
    <w:rsid w:val="25697422"/>
    <w:rsid w:val="256B56C8"/>
    <w:rsid w:val="25714529"/>
    <w:rsid w:val="25D56865"/>
    <w:rsid w:val="25E116AE"/>
    <w:rsid w:val="261C6242"/>
    <w:rsid w:val="26543C2E"/>
    <w:rsid w:val="26773DC1"/>
    <w:rsid w:val="26B741BD"/>
    <w:rsid w:val="26D62895"/>
    <w:rsid w:val="27A20EAB"/>
    <w:rsid w:val="27A24E6D"/>
    <w:rsid w:val="27BF157B"/>
    <w:rsid w:val="27D17500"/>
    <w:rsid w:val="28162F89"/>
    <w:rsid w:val="281F201A"/>
    <w:rsid w:val="286F11F3"/>
    <w:rsid w:val="28722A91"/>
    <w:rsid w:val="28A01F9F"/>
    <w:rsid w:val="29105F55"/>
    <w:rsid w:val="298962E5"/>
    <w:rsid w:val="29F639B3"/>
    <w:rsid w:val="2A0C2A72"/>
    <w:rsid w:val="2A6B5DF2"/>
    <w:rsid w:val="2A7E3970"/>
    <w:rsid w:val="2AB4113F"/>
    <w:rsid w:val="2AF94DA4"/>
    <w:rsid w:val="2B193698"/>
    <w:rsid w:val="2B457FE9"/>
    <w:rsid w:val="2B5E72FD"/>
    <w:rsid w:val="2B786611"/>
    <w:rsid w:val="2BA411B4"/>
    <w:rsid w:val="2BD31A99"/>
    <w:rsid w:val="2CA60F5C"/>
    <w:rsid w:val="2CC3566A"/>
    <w:rsid w:val="2D9E7E85"/>
    <w:rsid w:val="2DB72D0B"/>
    <w:rsid w:val="2DC55411"/>
    <w:rsid w:val="2DD13DB6"/>
    <w:rsid w:val="2E1B14D5"/>
    <w:rsid w:val="2E1B3283"/>
    <w:rsid w:val="2E24482E"/>
    <w:rsid w:val="2E8157DC"/>
    <w:rsid w:val="2E9A4AF0"/>
    <w:rsid w:val="2EBF6305"/>
    <w:rsid w:val="2EC658E5"/>
    <w:rsid w:val="2ED753FC"/>
    <w:rsid w:val="2EF76CA1"/>
    <w:rsid w:val="2F05640D"/>
    <w:rsid w:val="2F195A15"/>
    <w:rsid w:val="300A7A53"/>
    <w:rsid w:val="300B734D"/>
    <w:rsid w:val="300E12F2"/>
    <w:rsid w:val="30223D1B"/>
    <w:rsid w:val="304E7940"/>
    <w:rsid w:val="305111DE"/>
    <w:rsid w:val="305B205D"/>
    <w:rsid w:val="30762520"/>
    <w:rsid w:val="309A0DD7"/>
    <w:rsid w:val="30F94301"/>
    <w:rsid w:val="313F372D"/>
    <w:rsid w:val="313F54DB"/>
    <w:rsid w:val="3166515D"/>
    <w:rsid w:val="318D6246"/>
    <w:rsid w:val="31AA19FD"/>
    <w:rsid w:val="327411B4"/>
    <w:rsid w:val="32F12805"/>
    <w:rsid w:val="330856FA"/>
    <w:rsid w:val="3310712F"/>
    <w:rsid w:val="33136C1F"/>
    <w:rsid w:val="335F00B6"/>
    <w:rsid w:val="33925D96"/>
    <w:rsid w:val="34012F1B"/>
    <w:rsid w:val="348002E4"/>
    <w:rsid w:val="34D83195"/>
    <w:rsid w:val="351153E0"/>
    <w:rsid w:val="352260F8"/>
    <w:rsid w:val="355D23D3"/>
    <w:rsid w:val="35E14DB3"/>
    <w:rsid w:val="35E3546D"/>
    <w:rsid w:val="3680038A"/>
    <w:rsid w:val="36E903C3"/>
    <w:rsid w:val="374B6A31"/>
    <w:rsid w:val="37533A8E"/>
    <w:rsid w:val="37695060"/>
    <w:rsid w:val="3790083E"/>
    <w:rsid w:val="37CA0B35"/>
    <w:rsid w:val="37DC1CD5"/>
    <w:rsid w:val="384B29B7"/>
    <w:rsid w:val="384D2E3D"/>
    <w:rsid w:val="3857360D"/>
    <w:rsid w:val="386464EA"/>
    <w:rsid w:val="38991974"/>
    <w:rsid w:val="38CF5396"/>
    <w:rsid w:val="390A2872"/>
    <w:rsid w:val="39365415"/>
    <w:rsid w:val="39411454"/>
    <w:rsid w:val="398C3694"/>
    <w:rsid w:val="39FD5F33"/>
    <w:rsid w:val="3A127C30"/>
    <w:rsid w:val="3A1A070C"/>
    <w:rsid w:val="3A2B0CF2"/>
    <w:rsid w:val="3A2F6DFA"/>
    <w:rsid w:val="3A766411"/>
    <w:rsid w:val="3A7C32FC"/>
    <w:rsid w:val="3AE315CD"/>
    <w:rsid w:val="3AE570F3"/>
    <w:rsid w:val="3AEA4709"/>
    <w:rsid w:val="3AEF1D20"/>
    <w:rsid w:val="3B0A0908"/>
    <w:rsid w:val="3B2C2F74"/>
    <w:rsid w:val="3B40257B"/>
    <w:rsid w:val="3B4E14F1"/>
    <w:rsid w:val="3BA42B0A"/>
    <w:rsid w:val="3BC431AC"/>
    <w:rsid w:val="3BE00FAA"/>
    <w:rsid w:val="3BFA4E20"/>
    <w:rsid w:val="3C145EE2"/>
    <w:rsid w:val="3C401CEA"/>
    <w:rsid w:val="3C5E715D"/>
    <w:rsid w:val="3C6B187A"/>
    <w:rsid w:val="3CD94A35"/>
    <w:rsid w:val="3D136199"/>
    <w:rsid w:val="3D25D500"/>
    <w:rsid w:val="3D9236E4"/>
    <w:rsid w:val="3DB8289D"/>
    <w:rsid w:val="3DE74F30"/>
    <w:rsid w:val="3DE96EFA"/>
    <w:rsid w:val="3E0C2BE9"/>
    <w:rsid w:val="3E0E6961"/>
    <w:rsid w:val="3E6523FE"/>
    <w:rsid w:val="3EB968CD"/>
    <w:rsid w:val="3EEF98DD"/>
    <w:rsid w:val="3EF142B8"/>
    <w:rsid w:val="3EF21DDE"/>
    <w:rsid w:val="3F281CA4"/>
    <w:rsid w:val="3F5605BF"/>
    <w:rsid w:val="3F591E5E"/>
    <w:rsid w:val="3F6530D5"/>
    <w:rsid w:val="3F786788"/>
    <w:rsid w:val="3F9B2476"/>
    <w:rsid w:val="3F9FD22F"/>
    <w:rsid w:val="3FC217B1"/>
    <w:rsid w:val="3FCC262F"/>
    <w:rsid w:val="3FDD483D"/>
    <w:rsid w:val="401E59A9"/>
    <w:rsid w:val="401F09B1"/>
    <w:rsid w:val="40327AE1"/>
    <w:rsid w:val="40387CC5"/>
    <w:rsid w:val="40DC68A2"/>
    <w:rsid w:val="410D4CAE"/>
    <w:rsid w:val="414C1C7A"/>
    <w:rsid w:val="416A0352"/>
    <w:rsid w:val="41A23FE2"/>
    <w:rsid w:val="41C21F3C"/>
    <w:rsid w:val="41F215FB"/>
    <w:rsid w:val="425C413F"/>
    <w:rsid w:val="42AF5A23"/>
    <w:rsid w:val="42B15B0D"/>
    <w:rsid w:val="42B5083A"/>
    <w:rsid w:val="42FC76D0"/>
    <w:rsid w:val="432B58BF"/>
    <w:rsid w:val="433107D0"/>
    <w:rsid w:val="43476B9D"/>
    <w:rsid w:val="434F77FF"/>
    <w:rsid w:val="43544E16"/>
    <w:rsid w:val="43593266"/>
    <w:rsid w:val="4368266F"/>
    <w:rsid w:val="439856ED"/>
    <w:rsid w:val="43994F1E"/>
    <w:rsid w:val="44095C00"/>
    <w:rsid w:val="44DC1567"/>
    <w:rsid w:val="45034D45"/>
    <w:rsid w:val="4555451A"/>
    <w:rsid w:val="45AD2F03"/>
    <w:rsid w:val="45B74796"/>
    <w:rsid w:val="45E85CE9"/>
    <w:rsid w:val="464A0752"/>
    <w:rsid w:val="467F5B9C"/>
    <w:rsid w:val="4691012F"/>
    <w:rsid w:val="46A7410C"/>
    <w:rsid w:val="46A81AA6"/>
    <w:rsid w:val="46CE3131"/>
    <w:rsid w:val="470749E1"/>
    <w:rsid w:val="473C0639"/>
    <w:rsid w:val="47721D0E"/>
    <w:rsid w:val="47841A42"/>
    <w:rsid w:val="47D46525"/>
    <w:rsid w:val="47DC362C"/>
    <w:rsid w:val="47E66258"/>
    <w:rsid w:val="47F22E4F"/>
    <w:rsid w:val="480C5CBF"/>
    <w:rsid w:val="480E5EDB"/>
    <w:rsid w:val="481B1F9F"/>
    <w:rsid w:val="48651873"/>
    <w:rsid w:val="486A0C38"/>
    <w:rsid w:val="48912668"/>
    <w:rsid w:val="49177011"/>
    <w:rsid w:val="49397FC6"/>
    <w:rsid w:val="49C36851"/>
    <w:rsid w:val="49C879A5"/>
    <w:rsid w:val="49CB1BAA"/>
    <w:rsid w:val="49D560C0"/>
    <w:rsid w:val="4A471230"/>
    <w:rsid w:val="4AF70E72"/>
    <w:rsid w:val="4B5A1437"/>
    <w:rsid w:val="4B7763FA"/>
    <w:rsid w:val="4B8D113D"/>
    <w:rsid w:val="4BA34B8C"/>
    <w:rsid w:val="4BB52B12"/>
    <w:rsid w:val="4BF453E8"/>
    <w:rsid w:val="4CCF1762"/>
    <w:rsid w:val="4D6C4C3E"/>
    <w:rsid w:val="4D9D385D"/>
    <w:rsid w:val="4E2D4BE1"/>
    <w:rsid w:val="4E8B1908"/>
    <w:rsid w:val="4ED82D9F"/>
    <w:rsid w:val="4EE25430"/>
    <w:rsid w:val="4EEA4880"/>
    <w:rsid w:val="4F073755"/>
    <w:rsid w:val="4F7B247E"/>
    <w:rsid w:val="4F93316A"/>
    <w:rsid w:val="4FAB400F"/>
    <w:rsid w:val="4FD5108C"/>
    <w:rsid w:val="502A4B6D"/>
    <w:rsid w:val="50357D7D"/>
    <w:rsid w:val="507C1E50"/>
    <w:rsid w:val="50AF01F4"/>
    <w:rsid w:val="512C2F2E"/>
    <w:rsid w:val="51520CAC"/>
    <w:rsid w:val="51917235"/>
    <w:rsid w:val="51986815"/>
    <w:rsid w:val="51A927D1"/>
    <w:rsid w:val="51BF3DA2"/>
    <w:rsid w:val="51CE2237"/>
    <w:rsid w:val="51F779E0"/>
    <w:rsid w:val="520B348B"/>
    <w:rsid w:val="521C2FA3"/>
    <w:rsid w:val="52304CA0"/>
    <w:rsid w:val="534F73A8"/>
    <w:rsid w:val="5382777D"/>
    <w:rsid w:val="53B51901"/>
    <w:rsid w:val="53C02053"/>
    <w:rsid w:val="5402441A"/>
    <w:rsid w:val="5437208E"/>
    <w:rsid w:val="54662A41"/>
    <w:rsid w:val="5469233B"/>
    <w:rsid w:val="54F2448F"/>
    <w:rsid w:val="55727EB9"/>
    <w:rsid w:val="55760C1C"/>
    <w:rsid w:val="557B26D6"/>
    <w:rsid w:val="559A78B2"/>
    <w:rsid w:val="55FA3344"/>
    <w:rsid w:val="56464A92"/>
    <w:rsid w:val="56644F18"/>
    <w:rsid w:val="56674A08"/>
    <w:rsid w:val="571921A6"/>
    <w:rsid w:val="575E48FB"/>
    <w:rsid w:val="5774562F"/>
    <w:rsid w:val="57961A49"/>
    <w:rsid w:val="57A8026C"/>
    <w:rsid w:val="57D94567"/>
    <w:rsid w:val="57E24C8E"/>
    <w:rsid w:val="57E9486D"/>
    <w:rsid w:val="580329E8"/>
    <w:rsid w:val="584C2108"/>
    <w:rsid w:val="58541B5E"/>
    <w:rsid w:val="585D60C3"/>
    <w:rsid w:val="58874B26"/>
    <w:rsid w:val="58906498"/>
    <w:rsid w:val="58931AE5"/>
    <w:rsid w:val="58B33F35"/>
    <w:rsid w:val="58C77AEB"/>
    <w:rsid w:val="58EF1411"/>
    <w:rsid w:val="59345076"/>
    <w:rsid w:val="59853B23"/>
    <w:rsid w:val="59AD619C"/>
    <w:rsid w:val="59EF5441"/>
    <w:rsid w:val="5A2F3A8F"/>
    <w:rsid w:val="5A3C564B"/>
    <w:rsid w:val="5AAD1584"/>
    <w:rsid w:val="5AC32B55"/>
    <w:rsid w:val="5AF5778B"/>
    <w:rsid w:val="5AFD593B"/>
    <w:rsid w:val="5B3D71AD"/>
    <w:rsid w:val="5C102090"/>
    <w:rsid w:val="5C2313D1"/>
    <w:rsid w:val="5C2B76EA"/>
    <w:rsid w:val="5C4C6B7A"/>
    <w:rsid w:val="5C5061E5"/>
    <w:rsid w:val="5C78796F"/>
    <w:rsid w:val="5CA00C74"/>
    <w:rsid w:val="5CED3EB9"/>
    <w:rsid w:val="5CF36FF6"/>
    <w:rsid w:val="5CFB5EAA"/>
    <w:rsid w:val="5CFF1606"/>
    <w:rsid w:val="5DF64FF0"/>
    <w:rsid w:val="5DFFCE9C"/>
    <w:rsid w:val="5E2A2EEB"/>
    <w:rsid w:val="5E655CD1"/>
    <w:rsid w:val="5EAA7B88"/>
    <w:rsid w:val="5EAB6B6A"/>
    <w:rsid w:val="5EAE58CA"/>
    <w:rsid w:val="5ECC5D50"/>
    <w:rsid w:val="5EE035AA"/>
    <w:rsid w:val="5F021772"/>
    <w:rsid w:val="5F6B7317"/>
    <w:rsid w:val="5F9A5E4E"/>
    <w:rsid w:val="5FB81DCD"/>
    <w:rsid w:val="5FC627A0"/>
    <w:rsid w:val="60093710"/>
    <w:rsid w:val="60107EBF"/>
    <w:rsid w:val="60133FC2"/>
    <w:rsid w:val="601B2AEB"/>
    <w:rsid w:val="6045400C"/>
    <w:rsid w:val="604A517F"/>
    <w:rsid w:val="609D5BF6"/>
    <w:rsid w:val="6138147B"/>
    <w:rsid w:val="61412A26"/>
    <w:rsid w:val="615A7643"/>
    <w:rsid w:val="61700C15"/>
    <w:rsid w:val="6170330B"/>
    <w:rsid w:val="617140F1"/>
    <w:rsid w:val="61F45CEA"/>
    <w:rsid w:val="62467BC8"/>
    <w:rsid w:val="625B18C5"/>
    <w:rsid w:val="629B6165"/>
    <w:rsid w:val="62DB0C58"/>
    <w:rsid w:val="63400ABB"/>
    <w:rsid w:val="634560D1"/>
    <w:rsid w:val="6367429A"/>
    <w:rsid w:val="63AB23D8"/>
    <w:rsid w:val="63B374DF"/>
    <w:rsid w:val="63BD8BA4"/>
    <w:rsid w:val="63C4349A"/>
    <w:rsid w:val="643E149E"/>
    <w:rsid w:val="64713622"/>
    <w:rsid w:val="64760C38"/>
    <w:rsid w:val="64EE6A20"/>
    <w:rsid w:val="64F93617"/>
    <w:rsid w:val="65474383"/>
    <w:rsid w:val="65B512EC"/>
    <w:rsid w:val="65C37EAD"/>
    <w:rsid w:val="65DE4CE7"/>
    <w:rsid w:val="6635067F"/>
    <w:rsid w:val="66703465"/>
    <w:rsid w:val="66A17AC3"/>
    <w:rsid w:val="66A51361"/>
    <w:rsid w:val="66AF21DF"/>
    <w:rsid w:val="66B9305E"/>
    <w:rsid w:val="66F916AD"/>
    <w:rsid w:val="675863D3"/>
    <w:rsid w:val="675D7E8D"/>
    <w:rsid w:val="676133FF"/>
    <w:rsid w:val="67896ED4"/>
    <w:rsid w:val="67E0532E"/>
    <w:rsid w:val="683C3F47"/>
    <w:rsid w:val="68906041"/>
    <w:rsid w:val="68C7185B"/>
    <w:rsid w:val="69074555"/>
    <w:rsid w:val="69320EA6"/>
    <w:rsid w:val="694359A7"/>
    <w:rsid w:val="69482477"/>
    <w:rsid w:val="69594684"/>
    <w:rsid w:val="69780FAF"/>
    <w:rsid w:val="699F478D"/>
    <w:rsid w:val="69A73642"/>
    <w:rsid w:val="6A2E5B11"/>
    <w:rsid w:val="6A335EA2"/>
    <w:rsid w:val="6A771266"/>
    <w:rsid w:val="6ACB3360"/>
    <w:rsid w:val="6AFA59F3"/>
    <w:rsid w:val="6B235A01"/>
    <w:rsid w:val="6B347157"/>
    <w:rsid w:val="6B4078AA"/>
    <w:rsid w:val="6B485193"/>
    <w:rsid w:val="6B59096C"/>
    <w:rsid w:val="6B7E5C45"/>
    <w:rsid w:val="6B8974A3"/>
    <w:rsid w:val="6BE75F78"/>
    <w:rsid w:val="6BEB1F0C"/>
    <w:rsid w:val="6BFEE3C0"/>
    <w:rsid w:val="6BFF0146"/>
    <w:rsid w:val="6C474C68"/>
    <w:rsid w:val="6C507FC1"/>
    <w:rsid w:val="6D080180"/>
    <w:rsid w:val="6D5C4743"/>
    <w:rsid w:val="6DB87489"/>
    <w:rsid w:val="6E0C43BB"/>
    <w:rsid w:val="6E217E67"/>
    <w:rsid w:val="6E6B1459"/>
    <w:rsid w:val="6E8A4754"/>
    <w:rsid w:val="6EB26D11"/>
    <w:rsid w:val="6EFD90F7"/>
    <w:rsid w:val="6F0137F4"/>
    <w:rsid w:val="6F0532E4"/>
    <w:rsid w:val="6F2B0871"/>
    <w:rsid w:val="6F371841"/>
    <w:rsid w:val="70227EC6"/>
    <w:rsid w:val="70613624"/>
    <w:rsid w:val="7099638B"/>
    <w:rsid w:val="70A703CB"/>
    <w:rsid w:val="70D07EC3"/>
    <w:rsid w:val="70F13A29"/>
    <w:rsid w:val="713954C7"/>
    <w:rsid w:val="714E0847"/>
    <w:rsid w:val="71573B9F"/>
    <w:rsid w:val="719C7EC4"/>
    <w:rsid w:val="71E03B95"/>
    <w:rsid w:val="72007D93"/>
    <w:rsid w:val="72086C48"/>
    <w:rsid w:val="72473C14"/>
    <w:rsid w:val="72563E57"/>
    <w:rsid w:val="729F57FE"/>
    <w:rsid w:val="72B50B7E"/>
    <w:rsid w:val="72C214EC"/>
    <w:rsid w:val="72DE18B7"/>
    <w:rsid w:val="73076EFF"/>
    <w:rsid w:val="7329008F"/>
    <w:rsid w:val="733C129F"/>
    <w:rsid w:val="73506AF8"/>
    <w:rsid w:val="737C5B3F"/>
    <w:rsid w:val="73B86867"/>
    <w:rsid w:val="73BC418E"/>
    <w:rsid w:val="74E27C24"/>
    <w:rsid w:val="751B1AA5"/>
    <w:rsid w:val="75F93477"/>
    <w:rsid w:val="76402E54"/>
    <w:rsid w:val="76654669"/>
    <w:rsid w:val="7671125F"/>
    <w:rsid w:val="76E557A9"/>
    <w:rsid w:val="76E732D0"/>
    <w:rsid w:val="76F8372F"/>
    <w:rsid w:val="77170059"/>
    <w:rsid w:val="773D55E5"/>
    <w:rsid w:val="775070C7"/>
    <w:rsid w:val="777D38F6"/>
    <w:rsid w:val="779416A9"/>
    <w:rsid w:val="77B238DE"/>
    <w:rsid w:val="77C36C49"/>
    <w:rsid w:val="77C6AB6B"/>
    <w:rsid w:val="77D0645A"/>
    <w:rsid w:val="77FE6B23"/>
    <w:rsid w:val="77FF4F98"/>
    <w:rsid w:val="78713799"/>
    <w:rsid w:val="78853E19"/>
    <w:rsid w:val="78994A9D"/>
    <w:rsid w:val="7899684C"/>
    <w:rsid w:val="78B83176"/>
    <w:rsid w:val="78F9378E"/>
    <w:rsid w:val="798017B9"/>
    <w:rsid w:val="79B0209F"/>
    <w:rsid w:val="79C70D13"/>
    <w:rsid w:val="79FF0142"/>
    <w:rsid w:val="7A010B4C"/>
    <w:rsid w:val="7A666C01"/>
    <w:rsid w:val="7A85177D"/>
    <w:rsid w:val="7ADF7718"/>
    <w:rsid w:val="7B0A1C83"/>
    <w:rsid w:val="7B24771D"/>
    <w:rsid w:val="7BBA5457"/>
    <w:rsid w:val="7BFB120F"/>
    <w:rsid w:val="7C1728A9"/>
    <w:rsid w:val="7C3F3821"/>
    <w:rsid w:val="7C5A4544"/>
    <w:rsid w:val="7C95557C"/>
    <w:rsid w:val="7CCC5441"/>
    <w:rsid w:val="7CD348C7"/>
    <w:rsid w:val="7CD97B5E"/>
    <w:rsid w:val="7CEF7066"/>
    <w:rsid w:val="7CF9302C"/>
    <w:rsid w:val="7D4D5E56"/>
    <w:rsid w:val="7D5D253D"/>
    <w:rsid w:val="7D823D52"/>
    <w:rsid w:val="7D8D09F8"/>
    <w:rsid w:val="7DB303AF"/>
    <w:rsid w:val="7DF12C86"/>
    <w:rsid w:val="7EB50157"/>
    <w:rsid w:val="7EFE00B4"/>
    <w:rsid w:val="7F7F1836"/>
    <w:rsid w:val="7F8C7D9C"/>
    <w:rsid w:val="7FC06DB4"/>
    <w:rsid w:val="7FDE9EE2"/>
    <w:rsid w:val="93EEA786"/>
    <w:rsid w:val="9CFB7DEA"/>
    <w:rsid w:val="ADAF1DB9"/>
    <w:rsid w:val="B5FF0B5B"/>
    <w:rsid w:val="B76B45F2"/>
    <w:rsid w:val="D5FE192F"/>
    <w:rsid w:val="DDDB2668"/>
    <w:rsid w:val="DFFB0938"/>
    <w:rsid w:val="EB7DFDD5"/>
    <w:rsid w:val="EC3D1978"/>
    <w:rsid w:val="FEFFD74D"/>
    <w:rsid w:val="FFFF8C4C"/>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99"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3"/>
    <w:next w:val="1"/>
    <w:link w:val="16"/>
    <w:qFormat/>
    <w:uiPriority w:val="99"/>
    <w:pPr>
      <w:keepNext/>
      <w:keepLines/>
      <w:tabs>
        <w:tab w:val="left" w:pos="0"/>
      </w:tabs>
      <w:suppressAutoHyphens/>
      <w:spacing w:before="340" w:after="330" w:line="480" w:lineRule="auto"/>
      <w:ind w:left="432" w:hanging="432"/>
      <w:outlineLvl w:val="0"/>
    </w:pPr>
    <w:rPr>
      <w:b/>
      <w:bCs/>
      <w:kern w:val="1"/>
      <w:sz w:val="44"/>
      <w:szCs w:val="44"/>
      <w:lang w:eastAsia="ar-SA"/>
    </w:rPr>
  </w:style>
  <w:style w:type="paragraph" w:styleId="4">
    <w:name w:val="heading 3"/>
    <w:basedOn w:val="1"/>
    <w:next w:val="1"/>
    <w:link w:val="17"/>
    <w:qFormat/>
    <w:uiPriority w:val="99"/>
    <w:pPr>
      <w:keepNext/>
      <w:keepLines/>
      <w:tabs>
        <w:tab w:val="left" w:pos="0"/>
      </w:tabs>
      <w:suppressAutoHyphens/>
      <w:spacing w:before="260" w:after="260" w:line="412" w:lineRule="auto"/>
      <w:ind w:left="720" w:hanging="720"/>
      <w:outlineLvl w:val="2"/>
    </w:pPr>
    <w:rPr>
      <w:b/>
      <w:bCs/>
      <w:kern w:val="21"/>
      <w:sz w:val="32"/>
      <w:szCs w:val="32"/>
      <w:lang w:eastAsia="ar-SA"/>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customStyle="1" w:styleId="3">
    <w:name w:val="章标题"/>
    <w:next w:val="1"/>
    <w:qFormat/>
    <w:uiPriority w:val="0"/>
    <w:pPr>
      <w:numPr>
        <w:ilvl w:val="0"/>
        <w:numId w:val="1"/>
      </w:numPr>
      <w:spacing w:before="312" w:beforeLines="100" w:after="312" w:afterLines="100"/>
      <w:jc w:val="both"/>
      <w:outlineLvl w:val="1"/>
    </w:pPr>
    <w:rPr>
      <w:rFonts w:ascii="黑体" w:hAnsi="Times New Roman" w:eastAsia="黑体" w:cs="Times New Roman"/>
      <w:sz w:val="21"/>
      <w:lang w:val="en-US" w:eastAsia="zh-CN" w:bidi="ar-SA"/>
    </w:rPr>
  </w:style>
  <w:style w:type="paragraph" w:styleId="5">
    <w:name w:val="caption"/>
    <w:basedOn w:val="1"/>
    <w:next w:val="1"/>
    <w:qFormat/>
    <w:uiPriority w:val="99"/>
    <w:pPr>
      <w:suppressLineNumbers/>
      <w:suppressAutoHyphens/>
      <w:spacing w:before="120" w:after="120"/>
    </w:pPr>
    <w:rPr>
      <w:rFonts w:cs="Mangal"/>
      <w:i/>
      <w:iCs/>
      <w:kern w:val="21"/>
      <w:sz w:val="24"/>
      <w:lang w:eastAsia="ar-SA"/>
    </w:rPr>
  </w:style>
  <w:style w:type="paragraph" w:styleId="6">
    <w:name w:val="Body Text"/>
    <w:basedOn w:val="1"/>
    <w:link w:val="27"/>
    <w:qFormat/>
    <w:uiPriority w:val="0"/>
    <w:pPr>
      <w:spacing w:after="120"/>
    </w:pPr>
  </w:style>
  <w:style w:type="paragraph" w:styleId="7">
    <w:name w:val="Date"/>
    <w:basedOn w:val="1"/>
    <w:next w:val="1"/>
    <w:link w:val="26"/>
    <w:semiHidden/>
    <w:unhideWhenUsed/>
    <w:qFormat/>
    <w:uiPriority w:val="99"/>
    <w:pPr>
      <w:ind w:left="100" w:leftChars="2500"/>
    </w:pPr>
  </w:style>
  <w:style w:type="paragraph" w:styleId="8">
    <w:name w:val="Balloon Text"/>
    <w:basedOn w:val="1"/>
    <w:link w:val="23"/>
    <w:semiHidden/>
    <w:unhideWhenUsed/>
    <w:qFormat/>
    <w:uiPriority w:val="99"/>
    <w:rPr>
      <w:sz w:val="18"/>
      <w:szCs w:val="18"/>
    </w:rPr>
  </w:style>
  <w:style w:type="paragraph" w:styleId="9">
    <w:name w:val="footer"/>
    <w:basedOn w:val="1"/>
    <w:link w:val="22"/>
    <w:unhideWhenUsed/>
    <w:qFormat/>
    <w:uiPriority w:val="99"/>
    <w:pPr>
      <w:tabs>
        <w:tab w:val="center" w:pos="4153"/>
        <w:tab w:val="right" w:pos="8306"/>
      </w:tabs>
      <w:snapToGrid w:val="0"/>
      <w:jc w:val="left"/>
    </w:pPr>
    <w:rPr>
      <w:sz w:val="18"/>
      <w:szCs w:val="18"/>
    </w:rPr>
  </w:style>
  <w:style w:type="paragraph" w:styleId="10">
    <w:name w:val="header"/>
    <w:basedOn w:val="1"/>
    <w:link w:val="21"/>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table" w:styleId="13">
    <w:name w:val="Table Grid"/>
    <w:basedOn w:val="12"/>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qFormat/>
    <w:uiPriority w:val="99"/>
    <w:rPr>
      <w:rFonts w:cs="Times New Roman"/>
      <w:b/>
    </w:rPr>
  </w:style>
  <w:style w:type="character" w:customStyle="1" w:styleId="16">
    <w:name w:val="标题 1 字符"/>
    <w:link w:val="2"/>
    <w:qFormat/>
    <w:locked/>
    <w:uiPriority w:val="99"/>
    <w:rPr>
      <w:rFonts w:cs="Times New Roman"/>
      <w:b/>
      <w:kern w:val="1"/>
      <w:sz w:val="44"/>
      <w:lang w:eastAsia="ar-SA" w:bidi="ar-SA"/>
    </w:rPr>
  </w:style>
  <w:style w:type="character" w:customStyle="1" w:styleId="17">
    <w:name w:val="标题 3 字符"/>
    <w:link w:val="4"/>
    <w:qFormat/>
    <w:locked/>
    <w:uiPriority w:val="99"/>
    <w:rPr>
      <w:rFonts w:cs="Times New Roman"/>
      <w:b/>
      <w:kern w:val="21"/>
      <w:sz w:val="32"/>
      <w:lang w:eastAsia="ar-SA" w:bidi="ar-SA"/>
    </w:rPr>
  </w:style>
  <w:style w:type="paragraph" w:styleId="18">
    <w:name w:val="List Paragraph"/>
    <w:basedOn w:val="1"/>
    <w:qFormat/>
    <w:uiPriority w:val="99"/>
    <w:pPr>
      <w:suppressAutoHyphens/>
      <w:ind w:firstLine="420" w:firstLineChars="200"/>
    </w:pPr>
    <w:rPr>
      <w:kern w:val="21"/>
      <w:lang w:eastAsia="ar-SA"/>
    </w:rPr>
  </w:style>
  <w:style w:type="paragraph" w:customStyle="1" w:styleId="19">
    <w:name w:val="段"/>
    <w:link w:val="20"/>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0">
    <w:name w:val="段 Char"/>
    <w:link w:val="19"/>
    <w:qFormat/>
    <w:locked/>
    <w:uiPriority w:val="0"/>
    <w:rPr>
      <w:rFonts w:ascii="宋体" w:cs="Times New Roman"/>
      <w:sz w:val="21"/>
      <w:lang w:val="en-US" w:eastAsia="zh-CN" w:bidi="ar-SA"/>
    </w:rPr>
  </w:style>
  <w:style w:type="character" w:customStyle="1" w:styleId="21">
    <w:name w:val="页眉 字符"/>
    <w:link w:val="10"/>
    <w:qFormat/>
    <w:uiPriority w:val="99"/>
    <w:rPr>
      <w:sz w:val="18"/>
      <w:szCs w:val="18"/>
    </w:rPr>
  </w:style>
  <w:style w:type="character" w:customStyle="1" w:styleId="22">
    <w:name w:val="页脚 字符"/>
    <w:link w:val="9"/>
    <w:qFormat/>
    <w:uiPriority w:val="99"/>
    <w:rPr>
      <w:sz w:val="18"/>
      <w:szCs w:val="18"/>
    </w:rPr>
  </w:style>
  <w:style w:type="character" w:customStyle="1" w:styleId="23">
    <w:name w:val="批注框文本 字符"/>
    <w:link w:val="8"/>
    <w:semiHidden/>
    <w:qFormat/>
    <w:uiPriority w:val="99"/>
    <w:rPr>
      <w:kern w:val="2"/>
      <w:sz w:val="18"/>
      <w:szCs w:val="18"/>
    </w:rPr>
  </w:style>
  <w:style w:type="table" w:customStyle="1" w:styleId="24">
    <w:name w:val="浅色底纹1"/>
    <w:basedOn w:val="12"/>
    <w:qFormat/>
    <w:uiPriority w:val="60"/>
    <w:rPr>
      <w:color w:val="000000"/>
    </w:rPr>
    <w:tblPr>
      <w:tblBorders>
        <w:top w:val="single" w:color="000000" w:sz="8" w:space="0"/>
        <w:bottom w:val="single" w:color="000000" w:sz="8" w:space="0"/>
      </w:tblBorders>
    </w:tblPr>
    <w:tblStylePr w:type="fir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la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table" w:customStyle="1" w:styleId="25">
    <w:name w:val="浅色底纹2"/>
    <w:basedOn w:val="12"/>
    <w:qFormat/>
    <w:uiPriority w:val="60"/>
    <w:rPr>
      <w:color w:val="000000"/>
    </w:rPr>
    <w:tblPr>
      <w:tblBorders>
        <w:top w:val="single" w:color="000000" w:sz="8" w:space="0"/>
        <w:bottom w:val="single" w:color="000000" w:sz="8" w:space="0"/>
      </w:tblBorders>
    </w:tblPr>
    <w:tblStylePr w:type="fir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la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character" w:customStyle="1" w:styleId="26">
    <w:name w:val="日期 字符"/>
    <w:basedOn w:val="14"/>
    <w:link w:val="7"/>
    <w:semiHidden/>
    <w:qFormat/>
    <w:uiPriority w:val="99"/>
    <w:rPr>
      <w:kern w:val="2"/>
      <w:sz w:val="21"/>
      <w:szCs w:val="24"/>
    </w:rPr>
  </w:style>
  <w:style w:type="character" w:customStyle="1" w:styleId="27">
    <w:name w:val="正文文本 字符"/>
    <w:basedOn w:val="14"/>
    <w:link w:val="6"/>
    <w:qFormat/>
    <w:uiPriority w:val="0"/>
    <w:rPr>
      <w:kern w:val="2"/>
      <w:sz w:val="21"/>
      <w:szCs w:val="24"/>
    </w:rPr>
  </w:style>
  <w:style w:type="paragraph" w:customStyle="1" w:styleId="28">
    <w:name w:val="标准文件_段"/>
    <w:link w:val="29"/>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29">
    <w:name w:val="标准文件_段 Char"/>
    <w:link w:val="28"/>
    <w:qFormat/>
    <w:uiPriority w:val="0"/>
    <w:rPr>
      <w:rFonts w:ascii="宋体"/>
      <w:sz w:val="21"/>
    </w:rPr>
  </w:style>
  <w:style w:type="paragraph" w:customStyle="1" w:styleId="30">
    <w:name w:val="一级条标题"/>
    <w:next w:val="19"/>
    <w:qFormat/>
    <w:uiPriority w:val="0"/>
    <w:pPr>
      <w:numPr>
        <w:ilvl w:val="1"/>
        <w:numId w:val="1"/>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31">
    <w:name w:val="二级条标题"/>
    <w:basedOn w:val="30"/>
    <w:next w:val="19"/>
    <w:qFormat/>
    <w:uiPriority w:val="0"/>
    <w:pPr>
      <w:numPr>
        <w:ilvl w:val="2"/>
      </w:numPr>
      <w:spacing w:before="50" w:after="50"/>
      <w:outlineLvl w:val="3"/>
    </w:pPr>
  </w:style>
  <w:style w:type="paragraph" w:customStyle="1" w:styleId="32">
    <w:name w:val="附录表标题"/>
    <w:basedOn w:val="1"/>
    <w:next w:val="19"/>
    <w:qFormat/>
    <w:uiPriority w:val="0"/>
    <w:pPr>
      <w:numPr>
        <w:ilvl w:val="1"/>
        <w:numId w:val="2"/>
      </w:numPr>
      <w:tabs>
        <w:tab w:val="left" w:pos="180"/>
      </w:tabs>
      <w:spacing w:before="50" w:beforeLines="50" w:after="50" w:afterLines="50"/>
      <w:ind w:left="0" w:firstLine="0"/>
      <w:jc w:val="center"/>
    </w:pPr>
    <w:rPr>
      <w:rFonts w:ascii="黑体" w:eastAsia="黑体"/>
      <w:szCs w:val="21"/>
    </w:rPr>
  </w:style>
  <w:style w:type="table" w:customStyle="1" w:styleId="33">
    <w:name w:val="网格型3"/>
    <w:basedOn w:val="1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34">
    <w:name w:val="网格型4"/>
    <w:basedOn w:val="1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35">
    <w:name w:val="网格型5"/>
    <w:basedOn w:val="1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microsoft.com/office/2011/relationships/people" Target="people.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12</Pages>
  <Words>6195</Words>
  <Characters>7493</Characters>
  <Lines>34</Lines>
  <Paragraphs>9</Paragraphs>
  <TotalTime>2</TotalTime>
  <ScaleCrop>false</ScaleCrop>
  <LinksUpToDate>false</LinksUpToDate>
  <CharactersWithSpaces>7662</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2016-02-25T07:17:00Z</dcterms:created>
  <dc:creator>lenovo</dc:creator>
  <cp:lastModifiedBy>baixin</cp:lastModifiedBy>
  <cp:lastPrinted>2024-03-17T18:10:00Z</cp:lastPrinted>
  <dcterms:modified xsi:type="dcterms:W3CDTF">2024-07-09T17:41:16Z</dcterms:modified>
  <cp:revision>687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A07CF5670E2F4B4D92C2CF2DAEAAA7AC_13</vt:lpwstr>
  </property>
</Properties>
</file>